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CB974" w14:textId="54FD7F15" w:rsidR="001B5C86" w:rsidRPr="00F24537" w:rsidRDefault="00B12900" w:rsidP="00FE5B25">
      <w:pPr>
        <w:pStyle w:val="Heading3"/>
        <w:spacing w:before="40"/>
        <w:jc w:val="center"/>
        <w:rPr>
          <w:rFonts w:ascii="Franklin Gothic Book" w:hAnsi="Franklin Gothic Book"/>
          <w:color w:val="538135"/>
          <w:sz w:val="84"/>
          <w:szCs w:val="84"/>
          <w:u w:val="none"/>
        </w:rPr>
      </w:pPr>
      <w:r>
        <w:rPr>
          <w:rFonts w:ascii="Franklin Gothic Book" w:hAnsi="Franklin Gothic Book"/>
          <w:noProof/>
          <w:color w:val="538135"/>
          <w:sz w:val="84"/>
          <w:szCs w:val="84"/>
          <w:u w:val="none"/>
          <w:lang w:val="en-ZA" w:eastAsia="en-ZA"/>
        </w:rPr>
        <w:drawing>
          <wp:anchor distT="0" distB="0" distL="114300" distR="114300" simplePos="0" relativeHeight="251658240" behindDoc="1" locked="0" layoutInCell="1" allowOverlap="1" wp14:anchorId="1C0122B2" wp14:editId="2DCF7324">
            <wp:simplePos x="0" y="0"/>
            <wp:positionH relativeFrom="column">
              <wp:posOffset>-647700</wp:posOffset>
            </wp:positionH>
            <wp:positionV relativeFrom="paragraph">
              <wp:posOffset>147320</wp:posOffset>
            </wp:positionV>
            <wp:extent cx="7270636" cy="4853305"/>
            <wp:effectExtent l="0" t="0" r="6985" b="4445"/>
            <wp:wrapTight wrapText="bothSides">
              <wp:wrapPolygon edited="0">
                <wp:start x="0" y="0"/>
                <wp:lineTo x="0" y="21535"/>
                <wp:lineTo x="21564" y="21535"/>
                <wp:lineTo x="21564" y="0"/>
                <wp:lineTo x="0" y="0"/>
              </wp:wrapPolygon>
            </wp:wrapTight>
            <wp:docPr id="1852313997" name="Picture 14" descr="A group of elephants on a bo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313997" name="Picture 14" descr="A group of elephants on a boa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7270636" cy="4853305"/>
                    </a:xfrm>
                    <a:prstGeom prst="rect">
                      <a:avLst/>
                    </a:prstGeom>
                  </pic:spPr>
                </pic:pic>
              </a:graphicData>
            </a:graphic>
          </wp:anchor>
        </w:drawing>
      </w:r>
      <w:r w:rsidR="00854702">
        <w:rPr>
          <w:rFonts w:ascii="Franklin Gothic Book" w:hAnsi="Franklin Gothic Book"/>
          <w:noProof/>
          <w:color w:val="538135"/>
          <w:sz w:val="84"/>
          <w:szCs w:val="84"/>
          <w:u w:val="none"/>
          <w:lang w:val="en-ZA" w:eastAsia="en-ZA"/>
        </w:rPr>
        <w:t xml:space="preserve"> </w:t>
      </w:r>
      <w:r w:rsidR="00860D36">
        <w:rPr>
          <w:rFonts w:ascii="Franklin Gothic Book" w:hAnsi="Franklin Gothic Book"/>
          <w:noProof/>
          <w:color w:val="538135"/>
          <w:sz w:val="84"/>
          <w:szCs w:val="84"/>
          <w:u w:val="none"/>
          <w:lang w:val="en-ZA" w:eastAsia="en-ZA"/>
        </w:rPr>
        <w:t>GRAND ZAMBEZI</w:t>
      </w:r>
    </w:p>
    <w:p w14:paraId="32C37CBF" w14:textId="3B03A595" w:rsidR="001B5C86" w:rsidRPr="00F5469B" w:rsidRDefault="001B5C86" w:rsidP="001B5C86"/>
    <w:p w14:paraId="10956A8E" w14:textId="36E98126" w:rsidR="006B507C" w:rsidRPr="00F5469B" w:rsidRDefault="006B507C" w:rsidP="006B507C">
      <w:pPr>
        <w:pStyle w:val="Heading3"/>
        <w:spacing w:before="0" w:line="276" w:lineRule="auto"/>
        <w:jc w:val="center"/>
        <w:rPr>
          <w:sz w:val="28"/>
          <w:szCs w:val="28"/>
          <w:u w:val="none"/>
        </w:rPr>
      </w:pPr>
      <w:r w:rsidRPr="00F5469B">
        <w:rPr>
          <w:sz w:val="28"/>
          <w:szCs w:val="28"/>
          <w:u w:val="none"/>
        </w:rPr>
        <w:t xml:space="preserve">THIS JOURNEY TAKES US THROUGH SOME OF </w:t>
      </w:r>
      <w:r w:rsidR="00406A47">
        <w:rPr>
          <w:sz w:val="28"/>
          <w:szCs w:val="28"/>
          <w:u w:val="none"/>
        </w:rPr>
        <w:t>ZIMBABWE’S</w:t>
      </w:r>
      <w:r w:rsidRPr="00F5469B">
        <w:rPr>
          <w:sz w:val="28"/>
          <w:szCs w:val="28"/>
          <w:u w:val="none"/>
        </w:rPr>
        <w:t xml:space="preserve"> </w:t>
      </w:r>
    </w:p>
    <w:p w14:paraId="4F2581C8" w14:textId="3750FCB6" w:rsidR="00F919B4" w:rsidRPr="00F5469B" w:rsidRDefault="00CB57E6" w:rsidP="00F1492F">
      <w:pPr>
        <w:pStyle w:val="Heading3"/>
        <w:spacing w:before="0" w:line="276" w:lineRule="auto"/>
        <w:jc w:val="center"/>
        <w:rPr>
          <w:sz w:val="28"/>
          <w:szCs w:val="28"/>
          <w:u w:val="none"/>
        </w:rPr>
      </w:pPr>
      <w:r w:rsidRPr="00F5469B">
        <w:rPr>
          <w:sz w:val="28"/>
          <w:szCs w:val="28"/>
          <w:u w:val="none"/>
        </w:rPr>
        <w:t xml:space="preserve">MOST </w:t>
      </w:r>
      <w:r w:rsidR="006B507C" w:rsidRPr="00F5469B">
        <w:rPr>
          <w:sz w:val="28"/>
          <w:szCs w:val="28"/>
          <w:u w:val="none"/>
        </w:rPr>
        <w:t xml:space="preserve">MAGNIFICENT GAME RESERVES. </w:t>
      </w:r>
    </w:p>
    <w:p w14:paraId="6CF0B856" w14:textId="189AC6F2" w:rsidR="00F1492F" w:rsidRPr="00F5469B" w:rsidRDefault="00F1492F" w:rsidP="00F1492F">
      <w:pPr>
        <w:rPr>
          <w:sz w:val="28"/>
          <w:szCs w:val="28"/>
        </w:rPr>
      </w:pPr>
    </w:p>
    <w:p w14:paraId="7B2B1C19" w14:textId="46C35E17" w:rsidR="00990CA9" w:rsidRDefault="00990CA9" w:rsidP="00E20281">
      <w:pPr>
        <w:widowControl w:val="0"/>
        <w:tabs>
          <w:tab w:val="left" w:pos="3600"/>
          <w:tab w:val="left" w:pos="7200"/>
        </w:tabs>
        <w:adjustRightInd w:val="0"/>
        <w:spacing w:line="276" w:lineRule="auto"/>
        <w:jc w:val="center"/>
        <w:textAlignment w:val="baseline"/>
        <w:rPr>
          <w:rFonts w:ascii="Century Gothic" w:hAnsi="Century Gothic"/>
          <w:szCs w:val="20"/>
        </w:rPr>
      </w:pPr>
      <w:r w:rsidRPr="00990CA9">
        <w:rPr>
          <w:rFonts w:ascii="Century Gothic" w:hAnsi="Century Gothic"/>
          <w:szCs w:val="20"/>
        </w:rPr>
        <w:t xml:space="preserve">Join our small-group lodge safari through Zambia, Botswana, and Zimbabwe, starting in Livingstone and ending in Victoria Falls. Explore diverse ecosystems, encounter iconic wildlife, and witness the natural wonder of the Zambezi River as it flows over the falls. Led by expert guides and staying in comfortable lodges, this is a once-in-a-lifetime adventure you won't want to miss. </w:t>
      </w:r>
    </w:p>
    <w:p w14:paraId="19108451" w14:textId="298B1F2D" w:rsidR="00990CA9" w:rsidRDefault="00990CA9" w:rsidP="00E20281">
      <w:pPr>
        <w:widowControl w:val="0"/>
        <w:tabs>
          <w:tab w:val="left" w:pos="3600"/>
          <w:tab w:val="left" w:pos="7200"/>
        </w:tabs>
        <w:adjustRightInd w:val="0"/>
        <w:spacing w:line="276" w:lineRule="auto"/>
        <w:jc w:val="center"/>
        <w:textAlignment w:val="baseline"/>
        <w:rPr>
          <w:rFonts w:ascii="Century Gothic" w:hAnsi="Century Gothic"/>
          <w:szCs w:val="20"/>
        </w:rPr>
      </w:pPr>
    </w:p>
    <w:p w14:paraId="1ED5D902" w14:textId="6855EF3B" w:rsidR="006B507C" w:rsidRPr="00F5469B" w:rsidRDefault="006B507C" w:rsidP="00E20281">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F5469B">
        <w:rPr>
          <w:rFonts w:ascii="Century Gothic" w:hAnsi="Century Gothic"/>
          <w:sz w:val="18"/>
          <w:szCs w:val="20"/>
        </w:rPr>
        <w:t xml:space="preserve">Tour Code: </w:t>
      </w:r>
      <w:r w:rsidR="00201ECD">
        <w:rPr>
          <w:rFonts w:ascii="Century Gothic" w:hAnsi="Century Gothic"/>
          <w:sz w:val="18"/>
          <w:szCs w:val="20"/>
        </w:rPr>
        <w:t>GRZ</w:t>
      </w:r>
    </w:p>
    <w:p w14:paraId="0CF2F3ED" w14:textId="539068A3" w:rsidR="002822E8" w:rsidRDefault="00D604FB"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7D3C68">
        <w:rPr>
          <w:rFonts w:ascii="Century Gothic" w:hAnsi="Century Gothic"/>
          <w:sz w:val="18"/>
          <w:szCs w:val="20"/>
        </w:rPr>
        <w:t>202</w:t>
      </w:r>
      <w:r w:rsidR="00171114">
        <w:rPr>
          <w:rFonts w:ascii="Century Gothic" w:hAnsi="Century Gothic"/>
          <w:sz w:val="18"/>
          <w:szCs w:val="20"/>
        </w:rPr>
        <w:t>5</w:t>
      </w:r>
      <w:r w:rsidR="007D3C68">
        <w:rPr>
          <w:rFonts w:ascii="Century Gothic" w:hAnsi="Century Gothic"/>
          <w:sz w:val="18"/>
          <w:szCs w:val="20"/>
        </w:rPr>
        <w:t>/2</w:t>
      </w:r>
      <w:r w:rsidR="00956474">
        <w:rPr>
          <w:rFonts w:ascii="Century Gothic" w:hAnsi="Century Gothic"/>
          <w:sz w:val="18"/>
          <w:szCs w:val="20"/>
        </w:rPr>
        <w:t>40</w:t>
      </w:r>
      <w:r w:rsidR="00A47E18">
        <w:rPr>
          <w:rFonts w:ascii="Century Gothic" w:hAnsi="Century Gothic"/>
          <w:sz w:val="18"/>
          <w:szCs w:val="20"/>
        </w:rPr>
        <w:t>7</w:t>
      </w:r>
      <w:r w:rsidR="0012583A">
        <w:rPr>
          <w:rFonts w:ascii="Century Gothic" w:hAnsi="Century Gothic"/>
          <w:sz w:val="18"/>
          <w:szCs w:val="20"/>
        </w:rPr>
        <w:t>0</w:t>
      </w:r>
      <w:r w:rsidR="000437CB">
        <w:rPr>
          <w:rFonts w:ascii="Century Gothic" w:hAnsi="Century Gothic"/>
          <w:sz w:val="18"/>
          <w:szCs w:val="20"/>
        </w:rPr>
        <w:t>4</w:t>
      </w:r>
    </w:p>
    <w:p w14:paraId="26779149" w14:textId="194E9363" w:rsidR="00217609"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444E519D" w14:textId="02D59959" w:rsidR="00217609" w:rsidRPr="00F5469B" w:rsidRDefault="00217609" w:rsidP="0008228D">
      <w:pPr>
        <w:widowControl w:val="0"/>
        <w:tabs>
          <w:tab w:val="left" w:pos="3600"/>
          <w:tab w:val="left" w:pos="7200"/>
        </w:tabs>
        <w:adjustRightInd w:val="0"/>
        <w:spacing w:line="276" w:lineRule="auto"/>
        <w:textAlignment w:val="baseline"/>
        <w:rPr>
          <w:rFonts w:ascii="Century Gothic" w:hAnsi="Century Gothic"/>
          <w:sz w:val="18"/>
          <w:szCs w:val="20"/>
        </w:rPr>
      </w:pPr>
    </w:p>
    <w:p w14:paraId="5F84888A" w14:textId="302927B0" w:rsidR="00F509ED" w:rsidRDefault="00860D36" w:rsidP="00860D36">
      <w:pPr>
        <w:tabs>
          <w:tab w:val="left" w:pos="3600"/>
          <w:tab w:val="left" w:pos="7200"/>
        </w:tabs>
        <w:spacing w:line="276" w:lineRule="auto"/>
        <w:ind w:firstLine="720"/>
        <w:jc w:val="center"/>
        <w:rPr>
          <w:rFonts w:ascii="Century Gothic" w:hAnsi="Century Gothic"/>
          <w:b/>
          <w:sz w:val="32"/>
        </w:rPr>
      </w:pPr>
      <w:r>
        <w:rPr>
          <w:rFonts w:ascii="Century Gothic" w:hAnsi="Century Gothic"/>
          <w:b/>
          <w:sz w:val="32"/>
        </w:rPr>
        <w:t>GRAND ZAMBEZI</w:t>
      </w:r>
    </w:p>
    <w:p w14:paraId="47A60412" w14:textId="783062FD" w:rsidR="00AD56A3" w:rsidRDefault="0008228D" w:rsidP="008A61F2">
      <w:pPr>
        <w:tabs>
          <w:tab w:val="left" w:pos="3600"/>
          <w:tab w:val="left" w:pos="7200"/>
        </w:tabs>
        <w:spacing w:line="276" w:lineRule="auto"/>
        <w:jc w:val="center"/>
        <w:rPr>
          <w:rFonts w:ascii="Century Gothic" w:hAnsi="Century Gothic"/>
          <w:b/>
        </w:rPr>
      </w:pPr>
      <w:r>
        <w:rPr>
          <w:rFonts w:ascii="Century Gothic" w:hAnsi="Century Gothic"/>
          <w:b/>
          <w:noProof/>
        </w:rPr>
        <w:drawing>
          <wp:inline distT="0" distB="0" distL="0" distR="0" wp14:anchorId="11AE95A8" wp14:editId="6407B930">
            <wp:extent cx="5333262" cy="3998948"/>
            <wp:effectExtent l="19050" t="19050" r="20320" b="20955"/>
            <wp:docPr id="8683896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53871" cy="4014401"/>
                    </a:xfrm>
                    <a:prstGeom prst="rect">
                      <a:avLst/>
                    </a:prstGeom>
                    <a:noFill/>
                    <a:ln w="0">
                      <a:solidFill>
                        <a:schemeClr val="tx1"/>
                      </a:solidFill>
                    </a:ln>
                  </pic:spPr>
                </pic:pic>
              </a:graphicData>
            </a:graphic>
          </wp:inline>
        </w:drawing>
      </w:r>
    </w:p>
    <w:p w14:paraId="67B786DD" w14:textId="248B8404" w:rsidR="00AD56A3" w:rsidRDefault="00AD56A3" w:rsidP="008A61F2">
      <w:pPr>
        <w:tabs>
          <w:tab w:val="left" w:pos="3600"/>
          <w:tab w:val="left" w:pos="7200"/>
        </w:tabs>
        <w:spacing w:line="276" w:lineRule="auto"/>
        <w:jc w:val="center"/>
        <w:rPr>
          <w:rFonts w:ascii="Century Gothic" w:hAnsi="Century Gothic"/>
          <w:b/>
        </w:rPr>
      </w:pPr>
    </w:p>
    <w:p w14:paraId="7A76EDDF" w14:textId="3ABCB987" w:rsidR="00B8111F" w:rsidRPr="00860D36" w:rsidRDefault="000437CB" w:rsidP="001E328C">
      <w:pPr>
        <w:tabs>
          <w:tab w:val="left" w:pos="3600"/>
          <w:tab w:val="left" w:pos="7200"/>
        </w:tabs>
        <w:spacing w:line="276" w:lineRule="auto"/>
        <w:jc w:val="center"/>
        <w:rPr>
          <w:rFonts w:ascii="Century Gothic" w:hAnsi="Century Gothic"/>
          <w:b/>
        </w:rPr>
      </w:pPr>
      <w:hyperlink r:id="rId13" w:history="1">
        <w:r w:rsidR="001E328C" w:rsidRPr="00B169CE">
          <w:rPr>
            <w:rStyle w:val="Hyperlink"/>
            <w:rFonts w:ascii="Century Gothic" w:hAnsi="Century Gothic"/>
            <w:b/>
          </w:rPr>
          <w:t>Click here to access the digital itinerary</w:t>
        </w:r>
      </w:hyperlink>
    </w:p>
    <w:p w14:paraId="3A0EFDBD" w14:textId="03D68B88"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7E14818F" w14:textId="77777777" w:rsidR="00EC798A" w:rsidRPr="00F5469B" w:rsidRDefault="00EC798A" w:rsidP="00EC798A">
      <w:pPr>
        <w:pStyle w:val="Heading1"/>
        <w:widowControl w:val="0"/>
        <w:pBdr>
          <w:bottom w:val="single" w:sz="4" w:space="1" w:color="auto"/>
          <w:between w:val="single" w:sz="4" w:space="1" w:color="auto"/>
        </w:pBdr>
        <w:adjustRightInd w:val="0"/>
        <w:spacing w:before="360"/>
        <w:jc w:val="center"/>
        <w:textAlignment w:val="baseline"/>
        <w:rPr>
          <w:sz w:val="22"/>
          <w:szCs w:val="20"/>
          <w:u w:val="none"/>
        </w:rPr>
      </w:pPr>
      <w:r w:rsidRPr="00722FE5">
        <w:rPr>
          <w:sz w:val="22"/>
          <w:szCs w:val="20"/>
          <w:u w:val="none"/>
        </w:rPr>
        <w:t>HIGHLIGHTS</w:t>
      </w:r>
    </w:p>
    <w:tbl>
      <w:tblPr>
        <w:tblpPr w:leftFromText="180" w:rightFromText="180" w:vertAnchor="text" w:horzAnchor="margin" w:tblpXSpec="center" w:tblpY="29"/>
        <w:tblW w:w="8782" w:type="dxa"/>
        <w:tblBorders>
          <w:insideV w:val="single" w:sz="4" w:space="0" w:color="auto"/>
        </w:tblBorders>
        <w:tblLayout w:type="fixed"/>
        <w:tblLook w:val="04A0" w:firstRow="1" w:lastRow="0" w:firstColumn="1" w:lastColumn="0" w:noHBand="0" w:noVBand="1"/>
      </w:tblPr>
      <w:tblGrid>
        <w:gridCol w:w="1701"/>
        <w:gridCol w:w="2977"/>
        <w:gridCol w:w="1559"/>
        <w:gridCol w:w="2545"/>
      </w:tblGrid>
      <w:tr w:rsidR="00EC798A" w:rsidRPr="00F5469B" w14:paraId="74CECC9C" w14:textId="77777777" w:rsidTr="00225A55">
        <w:tc>
          <w:tcPr>
            <w:tcW w:w="1701" w:type="dxa"/>
            <w:shd w:val="clear" w:color="auto" w:fill="auto"/>
          </w:tcPr>
          <w:p w14:paraId="73BB5963" w14:textId="77777777" w:rsidR="00EC798A" w:rsidRPr="00F5469B" w:rsidRDefault="00EC798A" w:rsidP="00225A55">
            <w:pPr>
              <w:pBdr>
                <w:between w:val="single" w:sz="4" w:space="1" w:color="auto"/>
              </w:pBdr>
              <w:jc w:val="right"/>
              <w:rPr>
                <w:rFonts w:ascii="Century Gothic" w:hAnsi="Century Gothic"/>
                <w:b/>
                <w:sz w:val="18"/>
                <w:szCs w:val="18"/>
              </w:rPr>
            </w:pPr>
            <w:r>
              <w:rPr>
                <w:rFonts w:ascii="Century Gothic" w:hAnsi="Century Gothic"/>
                <w:b/>
                <w:sz w:val="18"/>
                <w:szCs w:val="18"/>
              </w:rPr>
              <w:t>Livingstone:</w:t>
            </w:r>
          </w:p>
        </w:tc>
        <w:tc>
          <w:tcPr>
            <w:tcW w:w="2977" w:type="dxa"/>
            <w:shd w:val="clear" w:color="auto" w:fill="auto"/>
          </w:tcPr>
          <w:p w14:paraId="75611057" w14:textId="77777777" w:rsidR="00EC798A" w:rsidRPr="00F5469B" w:rsidRDefault="00EC798A" w:rsidP="00225A55">
            <w:pPr>
              <w:pBdr>
                <w:between w:val="single" w:sz="4" w:space="1" w:color="auto"/>
              </w:pBdr>
              <w:rPr>
                <w:rFonts w:ascii="Century Gothic" w:hAnsi="Century Gothic"/>
                <w:b/>
                <w:color w:val="008080"/>
                <w:sz w:val="18"/>
                <w:szCs w:val="18"/>
              </w:rPr>
            </w:pPr>
            <w:r>
              <w:rPr>
                <w:rFonts w:ascii="Century Gothic" w:hAnsi="Century Gothic"/>
                <w:sz w:val="18"/>
                <w:szCs w:val="18"/>
              </w:rPr>
              <w:t>Arrival in town, gateway to your safari experience. Victoria Falls tour from Zambian side.</w:t>
            </w:r>
          </w:p>
        </w:tc>
        <w:tc>
          <w:tcPr>
            <w:tcW w:w="1559" w:type="dxa"/>
            <w:shd w:val="clear" w:color="auto" w:fill="auto"/>
          </w:tcPr>
          <w:p w14:paraId="27BCD0AB" w14:textId="05B3B804" w:rsidR="00EC798A" w:rsidRPr="00F5469B" w:rsidRDefault="005E0715" w:rsidP="00225A55">
            <w:pPr>
              <w:pBdr>
                <w:between w:val="single" w:sz="4" w:space="1" w:color="auto"/>
              </w:pBdr>
              <w:jc w:val="right"/>
              <w:rPr>
                <w:rFonts w:ascii="Century Gothic" w:hAnsi="Century Gothic"/>
                <w:b/>
                <w:sz w:val="18"/>
                <w:szCs w:val="18"/>
              </w:rPr>
            </w:pPr>
            <w:r>
              <w:rPr>
                <w:rFonts w:ascii="Century Gothic" w:hAnsi="Century Gothic"/>
                <w:b/>
                <w:sz w:val="18"/>
                <w:szCs w:val="18"/>
              </w:rPr>
              <w:t>Zambezi River</w:t>
            </w:r>
            <w:r w:rsidR="00EC798A">
              <w:rPr>
                <w:rFonts w:ascii="Century Gothic" w:hAnsi="Century Gothic"/>
                <w:b/>
                <w:sz w:val="18"/>
                <w:szCs w:val="18"/>
              </w:rPr>
              <w:t>:</w:t>
            </w:r>
          </w:p>
        </w:tc>
        <w:tc>
          <w:tcPr>
            <w:tcW w:w="2545" w:type="dxa"/>
            <w:shd w:val="clear" w:color="auto" w:fill="auto"/>
          </w:tcPr>
          <w:p w14:paraId="119DFBBA" w14:textId="77777777" w:rsidR="00EC798A" w:rsidRPr="00F5469B" w:rsidRDefault="00EC798A" w:rsidP="00225A55">
            <w:pPr>
              <w:pBdr>
                <w:between w:val="single" w:sz="4" w:space="1" w:color="auto"/>
              </w:pBdr>
              <w:rPr>
                <w:rFonts w:ascii="Century Gothic" w:hAnsi="Century Gothic"/>
                <w:sz w:val="18"/>
                <w:szCs w:val="18"/>
              </w:rPr>
            </w:pPr>
            <w:r>
              <w:rPr>
                <w:rFonts w:ascii="Century Gothic" w:hAnsi="Century Gothic"/>
                <w:sz w:val="18"/>
                <w:szCs w:val="18"/>
              </w:rPr>
              <w:t>P</w:t>
            </w:r>
            <w:r w:rsidRPr="00121481">
              <w:rPr>
                <w:rFonts w:ascii="Century Gothic" w:hAnsi="Century Gothic"/>
                <w:sz w:val="18"/>
                <w:szCs w:val="18"/>
              </w:rPr>
              <w:t>ontoon cruise on the stunning Zambezi River</w:t>
            </w:r>
          </w:p>
        </w:tc>
      </w:tr>
      <w:tr w:rsidR="00EC798A" w:rsidRPr="00F5469B" w14:paraId="2B1353F1" w14:textId="77777777" w:rsidTr="00225A55">
        <w:tc>
          <w:tcPr>
            <w:tcW w:w="1701" w:type="dxa"/>
            <w:shd w:val="clear" w:color="auto" w:fill="auto"/>
          </w:tcPr>
          <w:p w14:paraId="3C8C65CC" w14:textId="77777777" w:rsidR="00EC798A" w:rsidRPr="00F5469B" w:rsidRDefault="00EC798A" w:rsidP="00225A55">
            <w:pPr>
              <w:pBdr>
                <w:between w:val="single" w:sz="4" w:space="1" w:color="auto"/>
              </w:pBdr>
              <w:jc w:val="right"/>
              <w:rPr>
                <w:rFonts w:ascii="Century Gothic" w:hAnsi="Century Gothic"/>
                <w:b/>
                <w:sz w:val="18"/>
                <w:szCs w:val="18"/>
                <w:highlight w:val="yellow"/>
              </w:rPr>
            </w:pPr>
          </w:p>
        </w:tc>
        <w:tc>
          <w:tcPr>
            <w:tcW w:w="2977" w:type="dxa"/>
            <w:shd w:val="clear" w:color="auto" w:fill="auto"/>
          </w:tcPr>
          <w:p w14:paraId="712A16F4" w14:textId="77777777" w:rsidR="00EC798A" w:rsidRPr="00F5469B" w:rsidRDefault="00EC798A" w:rsidP="00225A55">
            <w:pPr>
              <w:pBdr>
                <w:between w:val="single" w:sz="4" w:space="1" w:color="auto"/>
              </w:pBdr>
              <w:rPr>
                <w:rFonts w:ascii="Century Gothic" w:hAnsi="Century Gothic"/>
                <w:sz w:val="18"/>
                <w:szCs w:val="18"/>
                <w:highlight w:val="yellow"/>
              </w:rPr>
            </w:pPr>
          </w:p>
        </w:tc>
        <w:tc>
          <w:tcPr>
            <w:tcW w:w="1559" w:type="dxa"/>
            <w:shd w:val="clear" w:color="auto" w:fill="auto"/>
          </w:tcPr>
          <w:p w14:paraId="76BF724B" w14:textId="77777777" w:rsidR="00EC798A" w:rsidRPr="00F5469B" w:rsidRDefault="00EC798A" w:rsidP="00225A55">
            <w:pPr>
              <w:pBdr>
                <w:between w:val="single" w:sz="4" w:space="1" w:color="auto"/>
              </w:pBdr>
              <w:rPr>
                <w:rFonts w:ascii="Century Gothic" w:hAnsi="Century Gothic"/>
                <w:sz w:val="18"/>
                <w:szCs w:val="18"/>
              </w:rPr>
            </w:pPr>
          </w:p>
        </w:tc>
        <w:tc>
          <w:tcPr>
            <w:tcW w:w="2545" w:type="dxa"/>
            <w:shd w:val="clear" w:color="auto" w:fill="auto"/>
          </w:tcPr>
          <w:p w14:paraId="29909791" w14:textId="77777777" w:rsidR="00EC798A" w:rsidRPr="00F5469B" w:rsidRDefault="00EC798A" w:rsidP="00225A55">
            <w:pPr>
              <w:pBdr>
                <w:between w:val="single" w:sz="4" w:space="1" w:color="auto"/>
              </w:pBdr>
              <w:rPr>
                <w:rFonts w:ascii="Century Gothic" w:hAnsi="Century Gothic"/>
                <w:sz w:val="18"/>
                <w:szCs w:val="18"/>
              </w:rPr>
            </w:pPr>
          </w:p>
        </w:tc>
      </w:tr>
      <w:tr w:rsidR="00EC798A" w:rsidRPr="00F5469B" w14:paraId="40F6F4A3" w14:textId="77777777" w:rsidTr="00225A55">
        <w:tc>
          <w:tcPr>
            <w:tcW w:w="1701" w:type="dxa"/>
            <w:shd w:val="clear" w:color="auto" w:fill="auto"/>
          </w:tcPr>
          <w:p w14:paraId="1F881C38" w14:textId="77777777" w:rsidR="00EC798A" w:rsidRPr="00F5469B" w:rsidRDefault="00EC798A" w:rsidP="00225A55">
            <w:pPr>
              <w:pBdr>
                <w:between w:val="single" w:sz="4" w:space="1" w:color="auto"/>
              </w:pBdr>
              <w:jc w:val="right"/>
              <w:rPr>
                <w:rFonts w:ascii="Century Gothic" w:hAnsi="Century Gothic"/>
                <w:b/>
                <w:sz w:val="18"/>
                <w:szCs w:val="18"/>
                <w:highlight w:val="yellow"/>
              </w:rPr>
            </w:pPr>
            <w:r w:rsidRPr="00F5469B">
              <w:rPr>
                <w:rFonts w:ascii="Century Gothic" w:hAnsi="Century Gothic"/>
                <w:b/>
                <w:sz w:val="18"/>
                <w:szCs w:val="18"/>
              </w:rPr>
              <w:t>Chobe:</w:t>
            </w:r>
          </w:p>
        </w:tc>
        <w:tc>
          <w:tcPr>
            <w:tcW w:w="2977" w:type="dxa"/>
            <w:shd w:val="clear" w:color="auto" w:fill="auto"/>
          </w:tcPr>
          <w:p w14:paraId="43AF57C0" w14:textId="77777777" w:rsidR="00EC798A" w:rsidRPr="00F5469B" w:rsidRDefault="00EC798A" w:rsidP="00225A55">
            <w:pPr>
              <w:pBdr>
                <w:between w:val="single" w:sz="4" w:space="1" w:color="auto"/>
              </w:pBdr>
              <w:rPr>
                <w:rFonts w:ascii="Century Gothic" w:hAnsi="Century Gothic"/>
                <w:sz w:val="18"/>
                <w:szCs w:val="18"/>
              </w:rPr>
            </w:pPr>
            <w:r w:rsidRPr="00F5469B">
              <w:rPr>
                <w:rFonts w:ascii="Century Gothic" w:hAnsi="Century Gothic"/>
                <w:sz w:val="18"/>
                <w:szCs w:val="18"/>
              </w:rPr>
              <w:t>Morning game drive in the national park Sunset game cruise on the Chobe River</w:t>
            </w:r>
          </w:p>
        </w:tc>
        <w:tc>
          <w:tcPr>
            <w:tcW w:w="1559" w:type="dxa"/>
            <w:shd w:val="clear" w:color="auto" w:fill="auto"/>
          </w:tcPr>
          <w:p w14:paraId="38C63E90" w14:textId="77777777" w:rsidR="00EC798A" w:rsidRPr="00F5469B" w:rsidRDefault="00EC798A" w:rsidP="00225A55">
            <w:pPr>
              <w:pBdr>
                <w:between w:val="single" w:sz="4" w:space="1" w:color="auto"/>
              </w:pBdr>
              <w:jc w:val="right"/>
              <w:rPr>
                <w:rFonts w:ascii="Century Gothic" w:hAnsi="Century Gothic"/>
                <w:sz w:val="18"/>
                <w:szCs w:val="18"/>
              </w:rPr>
            </w:pPr>
            <w:r w:rsidRPr="00F5469B">
              <w:rPr>
                <w:rFonts w:ascii="Century Gothic" w:hAnsi="Century Gothic"/>
                <w:b/>
                <w:sz w:val="18"/>
                <w:szCs w:val="18"/>
              </w:rPr>
              <w:t>Victoria Falls</w:t>
            </w:r>
            <w:r>
              <w:rPr>
                <w:rFonts w:ascii="Century Gothic" w:hAnsi="Century Gothic"/>
                <w:b/>
                <w:sz w:val="18"/>
                <w:szCs w:val="18"/>
              </w:rPr>
              <w:t>:</w:t>
            </w:r>
          </w:p>
        </w:tc>
        <w:tc>
          <w:tcPr>
            <w:tcW w:w="2545" w:type="dxa"/>
            <w:shd w:val="clear" w:color="auto" w:fill="auto"/>
          </w:tcPr>
          <w:p w14:paraId="285ADDAD" w14:textId="77777777" w:rsidR="00EC798A" w:rsidRPr="00F5469B" w:rsidRDefault="00EC798A" w:rsidP="00225A55">
            <w:pPr>
              <w:pBdr>
                <w:between w:val="single" w:sz="4" w:space="1" w:color="auto"/>
              </w:pBdr>
              <w:rPr>
                <w:rFonts w:ascii="Century Gothic" w:hAnsi="Century Gothic"/>
                <w:sz w:val="18"/>
                <w:szCs w:val="18"/>
              </w:rPr>
            </w:pPr>
            <w:r w:rsidRPr="00AD4ED3">
              <w:rPr>
                <w:rFonts w:ascii="Century Gothic" w:hAnsi="Century Gothic"/>
                <w:sz w:val="18"/>
                <w:szCs w:val="18"/>
              </w:rPr>
              <w:t xml:space="preserve">Tour of the Victoria Falls </w:t>
            </w:r>
            <w:r>
              <w:rPr>
                <w:rFonts w:ascii="Century Gothic" w:hAnsi="Century Gothic"/>
                <w:sz w:val="18"/>
                <w:szCs w:val="18"/>
              </w:rPr>
              <w:t xml:space="preserve">           </w:t>
            </w:r>
            <w:r w:rsidRPr="00AD4ED3">
              <w:rPr>
                <w:rFonts w:ascii="Century Gothic" w:hAnsi="Century Gothic"/>
                <w:sz w:val="18"/>
                <w:szCs w:val="18"/>
              </w:rPr>
              <w:t>Sunset cruise experience</w:t>
            </w:r>
            <w:r>
              <w:rPr>
                <w:rFonts w:ascii="Century Gothic" w:hAnsi="Century Gothic"/>
                <w:sz w:val="18"/>
                <w:szCs w:val="18"/>
              </w:rPr>
              <w:t xml:space="preserve">, </w:t>
            </w:r>
            <w:r w:rsidRPr="00AD4ED3">
              <w:rPr>
                <w:rFonts w:ascii="Century Gothic" w:hAnsi="Century Gothic"/>
                <w:sz w:val="18"/>
                <w:szCs w:val="18"/>
              </w:rPr>
              <w:t>on the mighty Zambezi River. Various optional activities available</w:t>
            </w:r>
          </w:p>
        </w:tc>
      </w:tr>
      <w:tr w:rsidR="00EC798A" w:rsidRPr="00F5469B" w14:paraId="330661B8" w14:textId="77777777" w:rsidTr="00225A55">
        <w:trPr>
          <w:trHeight w:val="303"/>
        </w:trPr>
        <w:tc>
          <w:tcPr>
            <w:tcW w:w="1701" w:type="dxa"/>
            <w:shd w:val="clear" w:color="auto" w:fill="auto"/>
          </w:tcPr>
          <w:p w14:paraId="5D13F34B" w14:textId="77777777" w:rsidR="00EC798A" w:rsidRPr="00F5469B" w:rsidRDefault="00EC798A" w:rsidP="00225A55">
            <w:pPr>
              <w:pBdr>
                <w:between w:val="single" w:sz="4" w:space="1" w:color="auto"/>
              </w:pBdr>
              <w:jc w:val="right"/>
              <w:rPr>
                <w:rFonts w:ascii="Century Gothic" w:hAnsi="Century Gothic"/>
                <w:b/>
                <w:sz w:val="18"/>
                <w:szCs w:val="18"/>
              </w:rPr>
            </w:pPr>
            <w:r w:rsidRPr="00F5469B">
              <w:rPr>
                <w:rFonts w:ascii="Century Gothic" w:hAnsi="Century Gothic"/>
                <w:b/>
                <w:sz w:val="18"/>
                <w:szCs w:val="18"/>
              </w:rPr>
              <w:t>Hwange</w:t>
            </w:r>
            <w:r>
              <w:rPr>
                <w:rFonts w:ascii="Century Gothic" w:hAnsi="Century Gothic"/>
                <w:b/>
                <w:sz w:val="18"/>
                <w:szCs w:val="18"/>
              </w:rPr>
              <w:t>:</w:t>
            </w:r>
          </w:p>
        </w:tc>
        <w:tc>
          <w:tcPr>
            <w:tcW w:w="2977" w:type="dxa"/>
            <w:shd w:val="clear" w:color="auto" w:fill="auto"/>
          </w:tcPr>
          <w:p w14:paraId="61697B88" w14:textId="77777777" w:rsidR="00EC798A" w:rsidRPr="00AD4ED3" w:rsidRDefault="00EC798A" w:rsidP="00225A55">
            <w:pPr>
              <w:pBdr>
                <w:between w:val="single" w:sz="4" w:space="1" w:color="auto"/>
              </w:pBdr>
              <w:rPr>
                <w:rFonts w:ascii="Century Gothic" w:hAnsi="Century Gothic"/>
                <w:sz w:val="18"/>
                <w:szCs w:val="18"/>
              </w:rPr>
            </w:pPr>
            <w:r w:rsidRPr="00F5469B">
              <w:rPr>
                <w:rFonts w:ascii="Century Gothic" w:hAnsi="Century Gothic"/>
                <w:sz w:val="18"/>
                <w:szCs w:val="18"/>
              </w:rPr>
              <w:t>Full-day game viewing in Hwange National Park</w:t>
            </w:r>
          </w:p>
        </w:tc>
        <w:tc>
          <w:tcPr>
            <w:tcW w:w="1559" w:type="dxa"/>
            <w:shd w:val="clear" w:color="auto" w:fill="auto"/>
          </w:tcPr>
          <w:p w14:paraId="26B4F0D7" w14:textId="77777777" w:rsidR="00EC798A" w:rsidRPr="00F5469B" w:rsidRDefault="00EC798A" w:rsidP="00225A55">
            <w:pPr>
              <w:pBdr>
                <w:between w:val="single" w:sz="4" w:space="1" w:color="auto"/>
              </w:pBdr>
              <w:jc w:val="right"/>
              <w:rPr>
                <w:rFonts w:ascii="Century Gothic" w:hAnsi="Century Gothic"/>
                <w:b/>
                <w:sz w:val="18"/>
                <w:szCs w:val="18"/>
              </w:rPr>
            </w:pPr>
          </w:p>
        </w:tc>
        <w:tc>
          <w:tcPr>
            <w:tcW w:w="2545" w:type="dxa"/>
            <w:shd w:val="clear" w:color="auto" w:fill="auto"/>
          </w:tcPr>
          <w:p w14:paraId="0688392F" w14:textId="77777777" w:rsidR="00EC798A" w:rsidRPr="00F5469B" w:rsidRDefault="00EC798A" w:rsidP="00225A55">
            <w:pPr>
              <w:pBdr>
                <w:between w:val="single" w:sz="4" w:space="1" w:color="auto"/>
              </w:pBdr>
              <w:rPr>
                <w:rFonts w:ascii="Century Gothic" w:hAnsi="Century Gothic"/>
                <w:sz w:val="18"/>
                <w:szCs w:val="18"/>
              </w:rPr>
            </w:pPr>
          </w:p>
        </w:tc>
      </w:tr>
      <w:tr w:rsidR="00EC798A" w:rsidRPr="00F5469B" w14:paraId="5EF446CE" w14:textId="77777777" w:rsidTr="00225A55">
        <w:tc>
          <w:tcPr>
            <w:tcW w:w="1701" w:type="dxa"/>
            <w:shd w:val="clear" w:color="auto" w:fill="auto"/>
          </w:tcPr>
          <w:p w14:paraId="16DF98AD" w14:textId="77777777" w:rsidR="00EC798A" w:rsidRPr="00D604FB" w:rsidRDefault="00EC798A" w:rsidP="00225A55">
            <w:pPr>
              <w:pBdr>
                <w:between w:val="single" w:sz="4" w:space="1" w:color="auto"/>
              </w:pBdr>
              <w:jc w:val="right"/>
              <w:rPr>
                <w:rFonts w:ascii="Century Gothic" w:hAnsi="Century Gothic"/>
                <w:b/>
                <w:sz w:val="18"/>
                <w:szCs w:val="18"/>
              </w:rPr>
            </w:pPr>
          </w:p>
        </w:tc>
        <w:tc>
          <w:tcPr>
            <w:tcW w:w="2977" w:type="dxa"/>
            <w:shd w:val="clear" w:color="auto" w:fill="auto"/>
          </w:tcPr>
          <w:p w14:paraId="1AF0ED9B" w14:textId="77777777" w:rsidR="00EC798A" w:rsidRPr="00F5469B" w:rsidRDefault="00EC798A" w:rsidP="00225A55">
            <w:pPr>
              <w:pBdr>
                <w:between w:val="single" w:sz="4" w:space="1" w:color="auto"/>
              </w:pBdr>
              <w:rPr>
                <w:rFonts w:ascii="Century Gothic" w:hAnsi="Century Gothic"/>
                <w:sz w:val="18"/>
                <w:szCs w:val="18"/>
              </w:rPr>
            </w:pPr>
            <w:r w:rsidRPr="00F5469B">
              <w:rPr>
                <w:rFonts w:ascii="Century Gothic" w:hAnsi="Century Gothic"/>
                <w:sz w:val="18"/>
                <w:szCs w:val="18"/>
              </w:rPr>
              <w:t>Half-day game drives on private concession</w:t>
            </w:r>
          </w:p>
        </w:tc>
        <w:tc>
          <w:tcPr>
            <w:tcW w:w="1559" w:type="dxa"/>
            <w:shd w:val="clear" w:color="auto" w:fill="auto"/>
          </w:tcPr>
          <w:p w14:paraId="27D81519" w14:textId="77777777" w:rsidR="00EC798A" w:rsidRPr="00F5469B" w:rsidRDefault="00EC798A" w:rsidP="00225A55">
            <w:pPr>
              <w:pBdr>
                <w:between w:val="single" w:sz="4" w:space="1" w:color="auto"/>
              </w:pBdr>
              <w:jc w:val="right"/>
              <w:rPr>
                <w:rFonts w:ascii="Century Gothic" w:hAnsi="Century Gothic"/>
                <w:b/>
                <w:sz w:val="18"/>
                <w:szCs w:val="18"/>
              </w:rPr>
            </w:pPr>
          </w:p>
        </w:tc>
        <w:tc>
          <w:tcPr>
            <w:tcW w:w="2545" w:type="dxa"/>
            <w:shd w:val="clear" w:color="auto" w:fill="auto"/>
          </w:tcPr>
          <w:p w14:paraId="27AE25FE" w14:textId="77777777" w:rsidR="00EC798A" w:rsidRPr="00F5469B" w:rsidRDefault="00EC798A" w:rsidP="00225A55">
            <w:pPr>
              <w:pBdr>
                <w:between w:val="single" w:sz="4" w:space="1" w:color="auto"/>
              </w:pBdr>
              <w:rPr>
                <w:rFonts w:ascii="Century Gothic" w:hAnsi="Century Gothic"/>
                <w:sz w:val="18"/>
                <w:szCs w:val="18"/>
              </w:rPr>
            </w:pPr>
          </w:p>
        </w:tc>
      </w:tr>
      <w:tr w:rsidR="00EC798A" w:rsidRPr="00F5469B" w14:paraId="4A018BA0" w14:textId="77777777" w:rsidTr="00225A55">
        <w:tc>
          <w:tcPr>
            <w:tcW w:w="1701" w:type="dxa"/>
            <w:shd w:val="clear" w:color="auto" w:fill="auto"/>
          </w:tcPr>
          <w:p w14:paraId="5C4D3C41" w14:textId="77777777" w:rsidR="00EC798A" w:rsidRPr="00F5469B" w:rsidRDefault="00EC798A" w:rsidP="00225A55">
            <w:pPr>
              <w:pBdr>
                <w:between w:val="single" w:sz="4" w:space="1" w:color="auto"/>
              </w:pBdr>
              <w:jc w:val="right"/>
              <w:rPr>
                <w:rFonts w:ascii="Century Gothic" w:hAnsi="Century Gothic"/>
                <w:b/>
                <w:sz w:val="18"/>
                <w:szCs w:val="18"/>
              </w:rPr>
            </w:pPr>
          </w:p>
        </w:tc>
        <w:tc>
          <w:tcPr>
            <w:tcW w:w="2977" w:type="dxa"/>
            <w:shd w:val="clear" w:color="auto" w:fill="auto"/>
          </w:tcPr>
          <w:p w14:paraId="0F3FC438" w14:textId="77777777" w:rsidR="00EC798A" w:rsidRPr="008B7B9A" w:rsidRDefault="00EC798A" w:rsidP="00225A55"/>
          <w:p w14:paraId="1C575F61" w14:textId="77777777" w:rsidR="00EC798A" w:rsidRPr="00F5469B" w:rsidRDefault="00EC798A" w:rsidP="00225A55">
            <w:pPr>
              <w:pBdr>
                <w:between w:val="single" w:sz="4" w:space="1" w:color="auto"/>
              </w:pBdr>
              <w:rPr>
                <w:rFonts w:ascii="Century Gothic" w:hAnsi="Century Gothic"/>
                <w:sz w:val="18"/>
                <w:szCs w:val="18"/>
              </w:rPr>
            </w:pPr>
          </w:p>
        </w:tc>
        <w:tc>
          <w:tcPr>
            <w:tcW w:w="1559" w:type="dxa"/>
            <w:shd w:val="clear" w:color="auto" w:fill="auto"/>
          </w:tcPr>
          <w:p w14:paraId="5EF2C735" w14:textId="77777777" w:rsidR="00EC798A" w:rsidRPr="00F5469B" w:rsidRDefault="00EC798A" w:rsidP="00225A55">
            <w:pPr>
              <w:pBdr>
                <w:between w:val="single" w:sz="4" w:space="1" w:color="auto"/>
              </w:pBdr>
              <w:jc w:val="right"/>
              <w:rPr>
                <w:rFonts w:ascii="Century Gothic" w:hAnsi="Century Gothic"/>
                <w:b/>
                <w:sz w:val="18"/>
                <w:szCs w:val="18"/>
              </w:rPr>
            </w:pPr>
          </w:p>
        </w:tc>
        <w:tc>
          <w:tcPr>
            <w:tcW w:w="2545" w:type="dxa"/>
            <w:shd w:val="clear" w:color="auto" w:fill="auto"/>
          </w:tcPr>
          <w:p w14:paraId="22D11439" w14:textId="77777777" w:rsidR="00EC798A" w:rsidRPr="00F5469B" w:rsidRDefault="00EC798A" w:rsidP="00225A55">
            <w:pPr>
              <w:pBdr>
                <w:between w:val="single" w:sz="4" w:space="1" w:color="auto"/>
              </w:pBdr>
              <w:rPr>
                <w:rFonts w:ascii="Century Gothic" w:hAnsi="Century Gothic"/>
                <w:sz w:val="18"/>
                <w:szCs w:val="18"/>
              </w:rPr>
            </w:pPr>
          </w:p>
        </w:tc>
      </w:tr>
    </w:tbl>
    <w:p w14:paraId="58B3A02B" w14:textId="77777777"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7FABFB59" w14:textId="77777777"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3B422E76" w14:textId="6C2918DE" w:rsidR="00F509ED" w:rsidRPr="000B54D8" w:rsidRDefault="00F509ED" w:rsidP="00D22638">
      <w:pPr>
        <w:pBdr>
          <w:bottom w:val="single" w:sz="4" w:space="1" w:color="auto"/>
        </w:pBdr>
        <w:tabs>
          <w:tab w:val="left" w:pos="3600"/>
          <w:tab w:val="left" w:pos="7200"/>
        </w:tabs>
        <w:jc w:val="center"/>
        <w:rPr>
          <w:rFonts w:ascii="Century Gothic" w:hAnsi="Century Gothic"/>
          <w:b/>
          <w:sz w:val="22"/>
          <w:szCs w:val="22"/>
        </w:rPr>
      </w:pPr>
      <w:r w:rsidRPr="00F5469B">
        <w:rPr>
          <w:rFonts w:ascii="Century Gothic" w:hAnsi="Century Gothic"/>
          <w:b/>
          <w:sz w:val="22"/>
          <w:szCs w:val="22"/>
        </w:rPr>
        <w:t>QUICK FAC</w:t>
      </w:r>
      <w:r w:rsidRPr="000B54D8">
        <w:rPr>
          <w:rFonts w:ascii="Century Gothic" w:hAnsi="Century Gothic"/>
          <w:b/>
          <w:sz w:val="22"/>
          <w:szCs w:val="22"/>
        </w:rPr>
        <w:t>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9"/>
        <w:gridCol w:w="2571"/>
        <w:gridCol w:w="1589"/>
        <w:gridCol w:w="2841"/>
      </w:tblGrid>
      <w:tr w:rsidR="00F509ED" w:rsidRPr="000B54D8" w14:paraId="704FD9EC" w14:textId="77777777" w:rsidTr="00865BD0">
        <w:tc>
          <w:tcPr>
            <w:tcW w:w="1639" w:type="dxa"/>
            <w:shd w:val="clear" w:color="auto" w:fill="auto"/>
          </w:tcPr>
          <w:p w14:paraId="74FD3E2E"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Tour type:</w:t>
            </w:r>
          </w:p>
        </w:tc>
        <w:tc>
          <w:tcPr>
            <w:tcW w:w="2571" w:type="dxa"/>
            <w:tcBorders>
              <w:right w:val="nil"/>
            </w:tcBorders>
            <w:shd w:val="clear" w:color="auto" w:fill="auto"/>
          </w:tcPr>
          <w:p w14:paraId="32475855" w14:textId="77777777" w:rsidR="00F509ED" w:rsidRPr="000B54D8" w:rsidRDefault="00F509ED" w:rsidP="006B507C">
            <w:pPr>
              <w:rPr>
                <w:rFonts w:ascii="Century Gothic" w:hAnsi="Century Gothic"/>
                <w:sz w:val="18"/>
                <w:szCs w:val="18"/>
              </w:rPr>
            </w:pPr>
            <w:r w:rsidRPr="000B54D8">
              <w:rPr>
                <w:rFonts w:ascii="Century Gothic" w:hAnsi="Century Gothic"/>
                <w:sz w:val="18"/>
                <w:szCs w:val="18"/>
              </w:rPr>
              <w:t>Small group lodge safari</w:t>
            </w:r>
          </w:p>
        </w:tc>
        <w:tc>
          <w:tcPr>
            <w:tcW w:w="1589" w:type="dxa"/>
            <w:tcBorders>
              <w:left w:val="nil"/>
              <w:right w:val="single" w:sz="4" w:space="0" w:color="auto"/>
            </w:tcBorders>
            <w:shd w:val="clear" w:color="auto" w:fill="auto"/>
          </w:tcPr>
          <w:p w14:paraId="761484D3"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 xml:space="preserve">Meals: </w:t>
            </w:r>
          </w:p>
        </w:tc>
        <w:tc>
          <w:tcPr>
            <w:tcW w:w="2841" w:type="dxa"/>
            <w:tcBorders>
              <w:left w:val="single" w:sz="4" w:space="0" w:color="auto"/>
            </w:tcBorders>
            <w:shd w:val="clear" w:color="auto" w:fill="auto"/>
          </w:tcPr>
          <w:p w14:paraId="0C388B97" w14:textId="6058242C" w:rsidR="00F509ED" w:rsidRPr="004D714B" w:rsidRDefault="00B541C9" w:rsidP="006B507C">
            <w:pPr>
              <w:rPr>
                <w:rFonts w:ascii="Century Gothic" w:hAnsi="Century Gothic"/>
                <w:sz w:val="18"/>
                <w:szCs w:val="18"/>
              </w:rPr>
            </w:pPr>
            <w:r>
              <w:rPr>
                <w:rFonts w:ascii="Century Gothic" w:hAnsi="Century Gothic"/>
                <w:sz w:val="18"/>
                <w:szCs w:val="18"/>
              </w:rPr>
              <w:t>1</w:t>
            </w:r>
            <w:r w:rsidR="00B703B9">
              <w:rPr>
                <w:rFonts w:ascii="Century Gothic" w:hAnsi="Century Gothic"/>
                <w:sz w:val="18"/>
                <w:szCs w:val="18"/>
              </w:rPr>
              <w:t>2</w:t>
            </w:r>
            <w:r w:rsidR="00F509ED" w:rsidRPr="004D714B">
              <w:rPr>
                <w:rFonts w:ascii="Century Gothic" w:hAnsi="Century Gothic"/>
                <w:sz w:val="18"/>
                <w:szCs w:val="18"/>
              </w:rPr>
              <w:t xml:space="preserve"> x Breakfast</w:t>
            </w:r>
          </w:p>
        </w:tc>
      </w:tr>
      <w:tr w:rsidR="00F509ED" w:rsidRPr="000B54D8" w14:paraId="18FAA6DF" w14:textId="77777777" w:rsidTr="004D714B">
        <w:trPr>
          <w:trHeight w:val="80"/>
        </w:trPr>
        <w:tc>
          <w:tcPr>
            <w:tcW w:w="1639" w:type="dxa"/>
            <w:shd w:val="clear" w:color="auto" w:fill="auto"/>
          </w:tcPr>
          <w:p w14:paraId="42682A2C" w14:textId="77777777" w:rsidR="00F509ED" w:rsidRPr="000B54D8" w:rsidRDefault="00F509ED" w:rsidP="006B507C">
            <w:pPr>
              <w:jc w:val="right"/>
              <w:rPr>
                <w:rFonts w:ascii="Century Gothic" w:hAnsi="Century Gothic"/>
                <w:b/>
                <w:sz w:val="18"/>
                <w:szCs w:val="18"/>
              </w:rPr>
            </w:pPr>
          </w:p>
        </w:tc>
        <w:tc>
          <w:tcPr>
            <w:tcW w:w="2571" w:type="dxa"/>
            <w:tcBorders>
              <w:right w:val="nil"/>
            </w:tcBorders>
            <w:shd w:val="clear" w:color="auto" w:fill="auto"/>
          </w:tcPr>
          <w:p w14:paraId="3126A224"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322715D9" w14:textId="77777777" w:rsidR="00F509ED" w:rsidRPr="000B54D8" w:rsidRDefault="00F509ED" w:rsidP="006B507C">
            <w:pPr>
              <w:jc w:val="right"/>
              <w:rPr>
                <w:rFonts w:ascii="Century Gothic" w:hAnsi="Century Gothic"/>
                <w:b/>
                <w:sz w:val="18"/>
                <w:szCs w:val="18"/>
              </w:rPr>
            </w:pPr>
          </w:p>
        </w:tc>
        <w:tc>
          <w:tcPr>
            <w:tcW w:w="2841" w:type="dxa"/>
            <w:tcBorders>
              <w:left w:val="single" w:sz="4" w:space="0" w:color="auto"/>
            </w:tcBorders>
            <w:shd w:val="clear" w:color="auto" w:fill="auto"/>
          </w:tcPr>
          <w:p w14:paraId="207DE659" w14:textId="01D468DF" w:rsidR="00F509ED" w:rsidRPr="004D714B" w:rsidRDefault="001C11DE" w:rsidP="006B507C">
            <w:pPr>
              <w:rPr>
                <w:rFonts w:ascii="Century Gothic" w:hAnsi="Century Gothic"/>
                <w:sz w:val="18"/>
                <w:szCs w:val="18"/>
              </w:rPr>
            </w:pPr>
            <w:r w:rsidRPr="004D714B">
              <w:rPr>
                <w:rFonts w:ascii="Century Gothic" w:hAnsi="Century Gothic"/>
                <w:sz w:val="18"/>
                <w:szCs w:val="18"/>
              </w:rPr>
              <w:t>08</w:t>
            </w:r>
            <w:r w:rsidR="00F509ED" w:rsidRPr="004D714B">
              <w:rPr>
                <w:rFonts w:ascii="Century Gothic" w:hAnsi="Century Gothic"/>
                <w:sz w:val="18"/>
                <w:szCs w:val="18"/>
              </w:rPr>
              <w:t xml:space="preserve"> x Lunch</w:t>
            </w:r>
          </w:p>
        </w:tc>
      </w:tr>
      <w:tr w:rsidR="00F509ED" w:rsidRPr="000B54D8" w14:paraId="1AD30BD7" w14:textId="77777777" w:rsidTr="004D714B">
        <w:trPr>
          <w:trHeight w:val="80"/>
        </w:trPr>
        <w:tc>
          <w:tcPr>
            <w:tcW w:w="1639" w:type="dxa"/>
            <w:shd w:val="clear" w:color="auto" w:fill="auto"/>
          </w:tcPr>
          <w:p w14:paraId="62E077E0" w14:textId="77777777" w:rsidR="00F509ED" w:rsidRPr="000B54D8" w:rsidRDefault="00F509ED" w:rsidP="006B507C">
            <w:pPr>
              <w:jc w:val="right"/>
              <w:rPr>
                <w:rFonts w:ascii="Century Gothic" w:hAnsi="Century Gothic"/>
                <w:sz w:val="18"/>
                <w:szCs w:val="18"/>
              </w:rPr>
            </w:pPr>
            <w:r w:rsidRPr="000B54D8">
              <w:rPr>
                <w:rFonts w:ascii="Century Gothic" w:hAnsi="Century Gothic"/>
                <w:b/>
                <w:sz w:val="18"/>
                <w:szCs w:val="18"/>
              </w:rPr>
              <w:t>Duration:</w:t>
            </w:r>
          </w:p>
        </w:tc>
        <w:tc>
          <w:tcPr>
            <w:tcW w:w="2571" w:type="dxa"/>
            <w:tcBorders>
              <w:right w:val="nil"/>
            </w:tcBorders>
            <w:shd w:val="clear" w:color="auto" w:fill="auto"/>
          </w:tcPr>
          <w:p w14:paraId="5863B56C" w14:textId="1F57AB86" w:rsidR="00F509ED" w:rsidRPr="000B54D8" w:rsidRDefault="000036C1" w:rsidP="006B507C">
            <w:pPr>
              <w:rPr>
                <w:rFonts w:ascii="Century Gothic" w:hAnsi="Century Gothic"/>
                <w:sz w:val="18"/>
                <w:szCs w:val="18"/>
              </w:rPr>
            </w:pPr>
            <w:r>
              <w:rPr>
                <w:rFonts w:ascii="Century Gothic" w:hAnsi="Century Gothic"/>
                <w:sz w:val="18"/>
                <w:szCs w:val="18"/>
              </w:rPr>
              <w:t>13</w:t>
            </w:r>
            <w:r w:rsidR="00F509ED" w:rsidRPr="000B54D8">
              <w:rPr>
                <w:rFonts w:ascii="Century Gothic" w:hAnsi="Century Gothic"/>
                <w:sz w:val="18"/>
                <w:szCs w:val="18"/>
              </w:rPr>
              <w:t xml:space="preserve"> days</w:t>
            </w:r>
          </w:p>
        </w:tc>
        <w:tc>
          <w:tcPr>
            <w:tcW w:w="1589" w:type="dxa"/>
            <w:tcBorders>
              <w:left w:val="nil"/>
              <w:right w:val="single" w:sz="4" w:space="0" w:color="auto"/>
            </w:tcBorders>
            <w:shd w:val="clear" w:color="auto" w:fill="auto"/>
          </w:tcPr>
          <w:p w14:paraId="0433E367" w14:textId="77777777" w:rsidR="00F509ED" w:rsidRPr="000B54D8" w:rsidRDefault="00F509ED" w:rsidP="006B507C">
            <w:pPr>
              <w:jc w:val="right"/>
              <w:rPr>
                <w:rFonts w:ascii="Century Gothic" w:hAnsi="Century Gothic"/>
                <w:sz w:val="18"/>
                <w:szCs w:val="18"/>
              </w:rPr>
            </w:pPr>
          </w:p>
        </w:tc>
        <w:tc>
          <w:tcPr>
            <w:tcW w:w="2841" w:type="dxa"/>
            <w:tcBorders>
              <w:left w:val="single" w:sz="4" w:space="0" w:color="auto"/>
            </w:tcBorders>
            <w:shd w:val="clear" w:color="auto" w:fill="auto"/>
          </w:tcPr>
          <w:p w14:paraId="55A7A0DC" w14:textId="3639DBC7" w:rsidR="00F509ED" w:rsidRPr="004D714B" w:rsidRDefault="00B541C9" w:rsidP="006B507C">
            <w:pPr>
              <w:rPr>
                <w:rFonts w:ascii="Century Gothic" w:hAnsi="Century Gothic"/>
                <w:b/>
                <w:color w:val="008080"/>
                <w:sz w:val="18"/>
                <w:szCs w:val="18"/>
              </w:rPr>
            </w:pPr>
            <w:r>
              <w:rPr>
                <w:rFonts w:ascii="Century Gothic" w:hAnsi="Century Gothic"/>
                <w:sz w:val="18"/>
                <w:szCs w:val="18"/>
              </w:rPr>
              <w:t>08</w:t>
            </w:r>
            <w:r w:rsidR="00F509ED" w:rsidRPr="004D714B">
              <w:rPr>
                <w:rFonts w:ascii="Century Gothic" w:hAnsi="Century Gothic"/>
                <w:sz w:val="18"/>
                <w:szCs w:val="18"/>
              </w:rPr>
              <w:t xml:space="preserve"> x Dinner</w:t>
            </w:r>
          </w:p>
        </w:tc>
      </w:tr>
      <w:tr w:rsidR="00F509ED" w:rsidRPr="000B54D8" w14:paraId="5CBDEDF9" w14:textId="77777777" w:rsidTr="00865BD0">
        <w:tc>
          <w:tcPr>
            <w:tcW w:w="1639" w:type="dxa"/>
            <w:shd w:val="clear" w:color="auto" w:fill="auto"/>
          </w:tcPr>
          <w:p w14:paraId="2D79EA82" w14:textId="77777777" w:rsidR="00F509ED" w:rsidRPr="000B54D8" w:rsidRDefault="00F509ED" w:rsidP="006B507C">
            <w:pPr>
              <w:jc w:val="right"/>
              <w:rPr>
                <w:rFonts w:ascii="Century Gothic" w:hAnsi="Century Gothic"/>
                <w:sz w:val="18"/>
                <w:szCs w:val="18"/>
              </w:rPr>
            </w:pPr>
          </w:p>
        </w:tc>
        <w:tc>
          <w:tcPr>
            <w:tcW w:w="2571" w:type="dxa"/>
            <w:tcBorders>
              <w:right w:val="nil"/>
            </w:tcBorders>
            <w:shd w:val="clear" w:color="auto" w:fill="auto"/>
          </w:tcPr>
          <w:p w14:paraId="392647EE"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0CA252FA" w14:textId="77777777" w:rsidR="00F509ED" w:rsidRPr="000B54D8" w:rsidRDefault="00F509ED" w:rsidP="006B507C">
            <w:pPr>
              <w:rPr>
                <w:rFonts w:ascii="Century Gothic" w:hAnsi="Century Gothic"/>
                <w:sz w:val="18"/>
                <w:szCs w:val="18"/>
              </w:rPr>
            </w:pPr>
          </w:p>
        </w:tc>
        <w:tc>
          <w:tcPr>
            <w:tcW w:w="2841" w:type="dxa"/>
            <w:tcBorders>
              <w:left w:val="single" w:sz="4" w:space="0" w:color="auto"/>
            </w:tcBorders>
            <w:shd w:val="clear" w:color="auto" w:fill="auto"/>
          </w:tcPr>
          <w:p w14:paraId="4A55E84F" w14:textId="77777777" w:rsidR="00F509ED" w:rsidRPr="000B54D8" w:rsidRDefault="00F509ED" w:rsidP="006B507C">
            <w:pPr>
              <w:rPr>
                <w:rFonts w:ascii="Century Gothic" w:hAnsi="Century Gothic"/>
                <w:sz w:val="18"/>
                <w:szCs w:val="18"/>
              </w:rPr>
            </w:pPr>
          </w:p>
        </w:tc>
      </w:tr>
      <w:tr w:rsidR="00865BD0" w:rsidRPr="000B54D8" w14:paraId="53398AF4" w14:textId="77777777" w:rsidTr="00865BD0">
        <w:tc>
          <w:tcPr>
            <w:tcW w:w="1639" w:type="dxa"/>
            <w:shd w:val="clear" w:color="auto" w:fill="auto"/>
          </w:tcPr>
          <w:p w14:paraId="7D5F4A09"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 xml:space="preserve">Start: </w:t>
            </w:r>
          </w:p>
        </w:tc>
        <w:tc>
          <w:tcPr>
            <w:tcW w:w="2571" w:type="dxa"/>
            <w:tcBorders>
              <w:right w:val="nil"/>
            </w:tcBorders>
            <w:shd w:val="clear" w:color="auto" w:fill="auto"/>
          </w:tcPr>
          <w:p w14:paraId="4BA840A4" w14:textId="37E77B51" w:rsidR="00865BD0" w:rsidRPr="000B54D8" w:rsidRDefault="000036C1" w:rsidP="00865BD0">
            <w:pPr>
              <w:rPr>
                <w:rFonts w:ascii="Century Gothic" w:hAnsi="Century Gothic"/>
                <w:sz w:val="18"/>
                <w:szCs w:val="18"/>
              </w:rPr>
            </w:pPr>
            <w:r>
              <w:rPr>
                <w:rFonts w:ascii="Century Gothic" w:hAnsi="Century Gothic"/>
                <w:sz w:val="18"/>
                <w:szCs w:val="18"/>
              </w:rPr>
              <w:t>Livingstone</w:t>
            </w:r>
            <w:r w:rsidR="004D714B">
              <w:rPr>
                <w:rFonts w:ascii="Century Gothic" w:hAnsi="Century Gothic"/>
                <w:sz w:val="18"/>
                <w:szCs w:val="18"/>
              </w:rPr>
              <w:t xml:space="preserve">, </w:t>
            </w:r>
            <w:r>
              <w:rPr>
                <w:rFonts w:ascii="Century Gothic" w:hAnsi="Century Gothic"/>
                <w:sz w:val="18"/>
                <w:szCs w:val="18"/>
              </w:rPr>
              <w:t>Zambia</w:t>
            </w:r>
          </w:p>
        </w:tc>
        <w:tc>
          <w:tcPr>
            <w:tcW w:w="1589" w:type="dxa"/>
            <w:tcBorders>
              <w:left w:val="nil"/>
              <w:right w:val="single" w:sz="4" w:space="0" w:color="auto"/>
            </w:tcBorders>
            <w:shd w:val="clear" w:color="auto" w:fill="auto"/>
          </w:tcPr>
          <w:p w14:paraId="10C4B9B5"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Vehicle:</w:t>
            </w:r>
          </w:p>
        </w:tc>
        <w:tc>
          <w:tcPr>
            <w:tcW w:w="2841" w:type="dxa"/>
            <w:tcBorders>
              <w:left w:val="single" w:sz="4" w:space="0" w:color="auto"/>
            </w:tcBorders>
            <w:shd w:val="clear" w:color="auto" w:fill="auto"/>
          </w:tcPr>
          <w:p w14:paraId="66151E55" w14:textId="77777777" w:rsidR="00865BD0" w:rsidRPr="000B54D8" w:rsidRDefault="00865BD0" w:rsidP="00865BD0">
            <w:pPr>
              <w:rPr>
                <w:rFonts w:ascii="Century Gothic" w:hAnsi="Century Gothic"/>
                <w:sz w:val="18"/>
                <w:szCs w:val="18"/>
              </w:rPr>
            </w:pPr>
            <w:r w:rsidRPr="000B54D8">
              <w:rPr>
                <w:rFonts w:ascii="Century Gothic" w:hAnsi="Century Gothic"/>
                <w:sz w:val="18"/>
                <w:szCs w:val="18"/>
              </w:rPr>
              <w:t>Suitable touring vehicle</w:t>
            </w:r>
          </w:p>
        </w:tc>
      </w:tr>
      <w:tr w:rsidR="007B1D2E" w:rsidRPr="000B54D8" w14:paraId="5A213392" w14:textId="77777777" w:rsidTr="00865BD0">
        <w:tc>
          <w:tcPr>
            <w:tcW w:w="1639" w:type="dxa"/>
            <w:shd w:val="clear" w:color="auto" w:fill="auto"/>
          </w:tcPr>
          <w:p w14:paraId="619497F1" w14:textId="77777777" w:rsidR="007B1D2E" w:rsidRPr="000B54D8" w:rsidRDefault="007B1D2E" w:rsidP="00865BD0">
            <w:pPr>
              <w:jc w:val="right"/>
              <w:rPr>
                <w:rFonts w:ascii="Century Gothic" w:hAnsi="Century Gothic"/>
                <w:b/>
                <w:sz w:val="18"/>
                <w:szCs w:val="18"/>
              </w:rPr>
            </w:pPr>
            <w:r w:rsidRPr="000B54D8">
              <w:rPr>
                <w:rFonts w:ascii="Century Gothic" w:hAnsi="Century Gothic"/>
                <w:b/>
                <w:sz w:val="18"/>
                <w:szCs w:val="18"/>
              </w:rPr>
              <w:t>End:</w:t>
            </w:r>
          </w:p>
        </w:tc>
        <w:tc>
          <w:tcPr>
            <w:tcW w:w="2571" w:type="dxa"/>
            <w:tcBorders>
              <w:right w:val="nil"/>
            </w:tcBorders>
            <w:shd w:val="clear" w:color="auto" w:fill="auto"/>
          </w:tcPr>
          <w:p w14:paraId="1C95E892"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Victoria Falls, Zimbabwe</w:t>
            </w:r>
          </w:p>
        </w:tc>
        <w:tc>
          <w:tcPr>
            <w:tcW w:w="1589" w:type="dxa"/>
            <w:tcBorders>
              <w:left w:val="nil"/>
              <w:right w:val="single" w:sz="4" w:space="0" w:color="auto"/>
            </w:tcBorders>
            <w:shd w:val="clear" w:color="auto" w:fill="auto"/>
          </w:tcPr>
          <w:p w14:paraId="3E07F1B8" w14:textId="77777777" w:rsidR="007B1D2E" w:rsidRPr="000B54D8" w:rsidRDefault="007B1D2E" w:rsidP="00865BD0">
            <w:pPr>
              <w:jc w:val="right"/>
              <w:rPr>
                <w:rFonts w:ascii="Century Gothic" w:hAnsi="Century Gothic"/>
                <w:b/>
                <w:sz w:val="18"/>
                <w:szCs w:val="18"/>
              </w:rPr>
            </w:pPr>
          </w:p>
        </w:tc>
        <w:tc>
          <w:tcPr>
            <w:tcW w:w="2841" w:type="dxa"/>
            <w:tcBorders>
              <w:left w:val="single" w:sz="4" w:space="0" w:color="auto"/>
            </w:tcBorders>
            <w:shd w:val="clear" w:color="auto" w:fill="auto"/>
          </w:tcPr>
          <w:p w14:paraId="51D10106"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according to group size.</w:t>
            </w:r>
          </w:p>
        </w:tc>
      </w:tr>
      <w:tr w:rsidR="007B1D2E" w:rsidRPr="00F5469B" w14:paraId="3DF9096B" w14:textId="77777777" w:rsidTr="00865BD0">
        <w:tc>
          <w:tcPr>
            <w:tcW w:w="1639" w:type="dxa"/>
            <w:shd w:val="clear" w:color="auto" w:fill="auto"/>
          </w:tcPr>
          <w:p w14:paraId="46C45390" w14:textId="77777777" w:rsidR="007B1D2E" w:rsidRPr="000B54D8" w:rsidRDefault="007B1D2E" w:rsidP="00865BD0">
            <w:pPr>
              <w:jc w:val="right"/>
              <w:rPr>
                <w:rFonts w:ascii="Century Gothic" w:hAnsi="Century Gothic"/>
                <w:sz w:val="18"/>
                <w:szCs w:val="18"/>
              </w:rPr>
            </w:pPr>
          </w:p>
        </w:tc>
        <w:tc>
          <w:tcPr>
            <w:tcW w:w="2571" w:type="dxa"/>
            <w:tcBorders>
              <w:right w:val="nil"/>
            </w:tcBorders>
            <w:shd w:val="clear" w:color="auto" w:fill="auto"/>
          </w:tcPr>
          <w:p w14:paraId="74C687E3" w14:textId="77777777" w:rsidR="007B1D2E" w:rsidRPr="000B54D8" w:rsidRDefault="007B1D2E" w:rsidP="00865BD0">
            <w:pPr>
              <w:rPr>
                <w:rFonts w:ascii="Century Gothic" w:hAnsi="Century Gothic"/>
                <w:sz w:val="18"/>
                <w:szCs w:val="18"/>
              </w:rPr>
            </w:pPr>
          </w:p>
        </w:tc>
        <w:tc>
          <w:tcPr>
            <w:tcW w:w="1589" w:type="dxa"/>
            <w:tcBorders>
              <w:left w:val="nil"/>
              <w:right w:val="single" w:sz="4" w:space="0" w:color="auto"/>
            </w:tcBorders>
            <w:shd w:val="clear" w:color="auto" w:fill="auto"/>
          </w:tcPr>
          <w:p w14:paraId="7F5801BA" w14:textId="77777777" w:rsidR="007B1D2E" w:rsidRPr="000B54D8"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6E473CEC" w14:textId="77777777" w:rsidR="007B1D2E" w:rsidRPr="00F5469B" w:rsidRDefault="007B1D2E" w:rsidP="00865BD0">
            <w:pPr>
              <w:rPr>
                <w:rFonts w:ascii="Century Gothic" w:hAnsi="Century Gothic"/>
                <w:sz w:val="18"/>
                <w:szCs w:val="18"/>
              </w:rPr>
            </w:pPr>
            <w:r w:rsidRPr="000B54D8">
              <w:rPr>
                <w:rFonts w:ascii="Century Gothic" w:hAnsi="Century Gothic"/>
                <w:sz w:val="18"/>
                <w:szCs w:val="18"/>
              </w:rPr>
              <w:t>2x4 vehicle for transfers</w:t>
            </w:r>
          </w:p>
        </w:tc>
      </w:tr>
      <w:tr w:rsidR="007B1D2E" w:rsidRPr="00F5469B" w14:paraId="723A5209" w14:textId="77777777" w:rsidTr="00865BD0">
        <w:tc>
          <w:tcPr>
            <w:tcW w:w="1639" w:type="dxa"/>
            <w:shd w:val="clear" w:color="auto" w:fill="auto"/>
          </w:tcPr>
          <w:p w14:paraId="15EB2611" w14:textId="77777777" w:rsidR="007B1D2E" w:rsidRPr="00F5469B" w:rsidRDefault="007B1D2E" w:rsidP="0059733C">
            <w:pPr>
              <w:jc w:val="right"/>
              <w:rPr>
                <w:rFonts w:ascii="Century Gothic" w:hAnsi="Century Gothic"/>
                <w:b/>
                <w:sz w:val="18"/>
                <w:szCs w:val="18"/>
              </w:rPr>
            </w:pPr>
            <w:r w:rsidRPr="00F5469B">
              <w:rPr>
                <w:rFonts w:ascii="Century Gothic" w:hAnsi="Century Gothic"/>
                <w:b/>
                <w:sz w:val="18"/>
                <w:szCs w:val="18"/>
              </w:rPr>
              <w:t xml:space="preserve">Countries </w:t>
            </w:r>
          </w:p>
        </w:tc>
        <w:tc>
          <w:tcPr>
            <w:tcW w:w="2571" w:type="dxa"/>
            <w:tcBorders>
              <w:right w:val="nil"/>
            </w:tcBorders>
            <w:shd w:val="clear" w:color="auto" w:fill="auto"/>
          </w:tcPr>
          <w:p w14:paraId="792005A2" w14:textId="6B8AB9AA" w:rsidR="007B1D2E" w:rsidRPr="00F5469B" w:rsidRDefault="002371FD" w:rsidP="0059733C">
            <w:pPr>
              <w:rPr>
                <w:rFonts w:ascii="Century Gothic" w:hAnsi="Century Gothic"/>
                <w:sz w:val="18"/>
                <w:szCs w:val="18"/>
              </w:rPr>
            </w:pPr>
            <w:r>
              <w:rPr>
                <w:rFonts w:ascii="Century Gothic" w:hAnsi="Century Gothic"/>
                <w:sz w:val="18"/>
                <w:szCs w:val="18"/>
              </w:rPr>
              <w:t>Zambia</w:t>
            </w:r>
            <w:r w:rsidR="00F200F2">
              <w:rPr>
                <w:rFonts w:ascii="Century Gothic" w:hAnsi="Century Gothic"/>
                <w:sz w:val="18"/>
                <w:szCs w:val="18"/>
              </w:rPr>
              <w:t xml:space="preserve">, Botswana </w:t>
            </w:r>
            <w:r>
              <w:rPr>
                <w:rFonts w:ascii="Century Gothic" w:hAnsi="Century Gothic"/>
                <w:sz w:val="18"/>
                <w:szCs w:val="18"/>
              </w:rPr>
              <w:t>&amp;</w:t>
            </w:r>
          </w:p>
        </w:tc>
        <w:tc>
          <w:tcPr>
            <w:tcW w:w="1589" w:type="dxa"/>
            <w:tcBorders>
              <w:left w:val="nil"/>
              <w:right w:val="single" w:sz="4" w:space="0" w:color="auto"/>
            </w:tcBorders>
            <w:shd w:val="clear" w:color="auto" w:fill="auto"/>
          </w:tcPr>
          <w:p w14:paraId="5C84FF2D" w14:textId="77777777" w:rsidR="007B1D2E" w:rsidRPr="00F5469B"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753E4DC4" w14:textId="77777777" w:rsidR="007B1D2E" w:rsidRPr="00F5469B" w:rsidRDefault="007B1D2E" w:rsidP="00865BD0">
            <w:pPr>
              <w:rPr>
                <w:rFonts w:ascii="Century Gothic" w:hAnsi="Century Gothic"/>
                <w:sz w:val="18"/>
                <w:szCs w:val="18"/>
              </w:rPr>
            </w:pPr>
          </w:p>
        </w:tc>
      </w:tr>
      <w:tr w:rsidR="007B1D2E" w:rsidRPr="00F5469B" w14:paraId="1F788E3D" w14:textId="77777777" w:rsidTr="00865BD0">
        <w:tc>
          <w:tcPr>
            <w:tcW w:w="1639" w:type="dxa"/>
            <w:shd w:val="clear" w:color="auto" w:fill="auto"/>
          </w:tcPr>
          <w:p w14:paraId="426A0A99" w14:textId="77777777" w:rsidR="007B1D2E" w:rsidRPr="00F5469B" w:rsidRDefault="0059733C" w:rsidP="00865BD0">
            <w:pPr>
              <w:jc w:val="right"/>
              <w:rPr>
                <w:rFonts w:ascii="Century Gothic" w:hAnsi="Century Gothic"/>
                <w:sz w:val="18"/>
                <w:szCs w:val="18"/>
              </w:rPr>
            </w:pPr>
            <w:r w:rsidRPr="00F5469B">
              <w:rPr>
                <w:rFonts w:ascii="Century Gothic" w:hAnsi="Century Gothic"/>
                <w:b/>
                <w:sz w:val="18"/>
                <w:szCs w:val="18"/>
              </w:rPr>
              <w:t>visited:</w:t>
            </w:r>
          </w:p>
        </w:tc>
        <w:tc>
          <w:tcPr>
            <w:tcW w:w="2571" w:type="dxa"/>
            <w:tcBorders>
              <w:right w:val="nil"/>
            </w:tcBorders>
            <w:shd w:val="clear" w:color="auto" w:fill="auto"/>
          </w:tcPr>
          <w:p w14:paraId="792555A3" w14:textId="1ACD4776" w:rsidR="007B1D2E" w:rsidRPr="00F5469B" w:rsidRDefault="002371FD" w:rsidP="00865BD0">
            <w:pPr>
              <w:rPr>
                <w:rFonts w:ascii="Century Gothic" w:hAnsi="Century Gothic"/>
                <w:b/>
                <w:color w:val="008080"/>
                <w:sz w:val="18"/>
                <w:szCs w:val="18"/>
              </w:rPr>
            </w:pPr>
            <w:r>
              <w:rPr>
                <w:rFonts w:ascii="Century Gothic" w:hAnsi="Century Gothic"/>
                <w:sz w:val="18"/>
                <w:szCs w:val="18"/>
              </w:rPr>
              <w:t>Zimbabwe</w:t>
            </w:r>
          </w:p>
        </w:tc>
        <w:tc>
          <w:tcPr>
            <w:tcW w:w="1589" w:type="dxa"/>
            <w:tcBorders>
              <w:left w:val="nil"/>
              <w:right w:val="single" w:sz="4" w:space="0" w:color="auto"/>
            </w:tcBorders>
            <w:shd w:val="clear" w:color="auto" w:fill="auto"/>
          </w:tcPr>
          <w:p w14:paraId="2853480D" w14:textId="77777777" w:rsidR="007B1D2E" w:rsidRPr="00F5469B" w:rsidRDefault="007B1D2E" w:rsidP="00865BD0">
            <w:pPr>
              <w:jc w:val="right"/>
              <w:rPr>
                <w:rFonts w:ascii="Century Gothic" w:hAnsi="Century Gothic"/>
                <w:b/>
                <w:sz w:val="18"/>
                <w:szCs w:val="18"/>
              </w:rPr>
            </w:pPr>
            <w:r w:rsidRPr="00F5469B">
              <w:rPr>
                <w:rFonts w:ascii="Century Gothic" w:hAnsi="Century Gothic"/>
                <w:b/>
                <w:sz w:val="18"/>
                <w:szCs w:val="18"/>
              </w:rPr>
              <w:t>Group Size:</w:t>
            </w:r>
          </w:p>
        </w:tc>
        <w:tc>
          <w:tcPr>
            <w:tcW w:w="2841" w:type="dxa"/>
            <w:tcBorders>
              <w:left w:val="single" w:sz="4" w:space="0" w:color="auto"/>
            </w:tcBorders>
            <w:shd w:val="clear" w:color="auto" w:fill="auto"/>
          </w:tcPr>
          <w:p w14:paraId="1DFFDBB0" w14:textId="329AE5CD" w:rsidR="007B1D2E" w:rsidRPr="00F5469B" w:rsidRDefault="007B1D2E" w:rsidP="00865BD0">
            <w:pPr>
              <w:rPr>
                <w:rFonts w:ascii="Century Gothic" w:hAnsi="Century Gothic"/>
                <w:sz w:val="18"/>
                <w:szCs w:val="18"/>
              </w:rPr>
            </w:pPr>
            <w:r w:rsidRPr="00F5469B">
              <w:rPr>
                <w:rFonts w:ascii="Century Gothic" w:hAnsi="Century Gothic"/>
                <w:sz w:val="18"/>
                <w:szCs w:val="18"/>
              </w:rPr>
              <w:t xml:space="preserve">Min. </w:t>
            </w:r>
            <w:r w:rsidR="002F6DD9">
              <w:rPr>
                <w:rFonts w:ascii="Century Gothic" w:hAnsi="Century Gothic"/>
                <w:sz w:val="18"/>
                <w:szCs w:val="18"/>
              </w:rPr>
              <w:t>4</w:t>
            </w:r>
            <w:r w:rsidRPr="00F5469B">
              <w:rPr>
                <w:rFonts w:ascii="Century Gothic" w:hAnsi="Century Gothic"/>
                <w:sz w:val="18"/>
                <w:szCs w:val="18"/>
              </w:rPr>
              <w:t xml:space="preserve">* / Max. 12  </w:t>
            </w:r>
          </w:p>
          <w:p w14:paraId="7B9BB4EB" w14:textId="77777777" w:rsidR="007B1D2E" w:rsidRPr="00F5469B" w:rsidRDefault="007B1D2E" w:rsidP="00865BD0">
            <w:pPr>
              <w:rPr>
                <w:rFonts w:ascii="Century Gothic" w:hAnsi="Century Gothic"/>
                <w:sz w:val="18"/>
                <w:szCs w:val="18"/>
              </w:rPr>
            </w:pPr>
            <w:r w:rsidRPr="00F5469B">
              <w:rPr>
                <w:rFonts w:ascii="Century Gothic" w:hAnsi="Century Gothic"/>
                <w:bCs/>
                <w:sz w:val="18"/>
                <w:szCs w:val="18"/>
              </w:rPr>
              <w:t>*Guaranteed departures with no minimum pax available</w:t>
            </w:r>
          </w:p>
        </w:tc>
      </w:tr>
    </w:tbl>
    <w:p w14:paraId="5A4396AD" w14:textId="77777777" w:rsidR="0076694F" w:rsidRPr="002371FD" w:rsidRDefault="0076694F" w:rsidP="002371FD">
      <w:bookmarkStart w:id="0" w:name="_Highlights:"/>
      <w:bookmarkStart w:id="1" w:name="_Highlights"/>
      <w:bookmarkStart w:id="2" w:name="_Departure_Dates"/>
      <w:bookmarkStart w:id="3" w:name="_Hlk35329975"/>
      <w:bookmarkEnd w:id="0"/>
      <w:bookmarkEnd w:id="1"/>
      <w:bookmarkEnd w:id="2"/>
    </w:p>
    <w:p w14:paraId="6EF57F2B" w14:textId="423D1227" w:rsidR="0017130E" w:rsidRDefault="00D604FB" w:rsidP="002371FD">
      <w:pPr>
        <w:pStyle w:val="Heading1"/>
        <w:spacing w:before="0"/>
        <w:jc w:val="center"/>
        <w:rPr>
          <w:sz w:val="22"/>
          <w:szCs w:val="22"/>
          <w:u w:val="none"/>
        </w:rPr>
      </w:pPr>
      <w:r w:rsidRPr="00437D2D">
        <w:rPr>
          <w:sz w:val="22"/>
          <w:szCs w:val="22"/>
          <w:u w:val="none"/>
        </w:rPr>
        <w:t xml:space="preserve">DEPARTURE DATES </w:t>
      </w:r>
      <w:r w:rsidR="0037074C" w:rsidRPr="00437D2D">
        <w:rPr>
          <w:sz w:val="22"/>
          <w:szCs w:val="22"/>
          <w:u w:val="none"/>
        </w:rPr>
        <w:t>202</w:t>
      </w:r>
      <w:r w:rsidR="00171114">
        <w:rPr>
          <w:sz w:val="22"/>
          <w:szCs w:val="22"/>
          <w:u w:val="none"/>
        </w:rPr>
        <w:t>5</w:t>
      </w:r>
    </w:p>
    <w:tbl>
      <w:tblPr>
        <w:tblW w:w="9132" w:type="dxa"/>
        <w:tblLook w:val="04A0" w:firstRow="1" w:lastRow="0" w:firstColumn="1" w:lastColumn="0" w:noHBand="0" w:noVBand="1"/>
      </w:tblPr>
      <w:tblGrid>
        <w:gridCol w:w="1040"/>
        <w:gridCol w:w="1172"/>
        <w:gridCol w:w="1180"/>
        <w:gridCol w:w="960"/>
        <w:gridCol w:w="1200"/>
        <w:gridCol w:w="1260"/>
        <w:gridCol w:w="1360"/>
        <w:gridCol w:w="960"/>
      </w:tblGrid>
      <w:tr w:rsidR="00572D76" w14:paraId="4157B6BE" w14:textId="77777777" w:rsidTr="00D119D5">
        <w:trPr>
          <w:trHeight w:val="315"/>
        </w:trPr>
        <w:tc>
          <w:tcPr>
            <w:tcW w:w="10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0FC9BD" w14:textId="77777777" w:rsidR="00572D76" w:rsidRPr="00F974B1" w:rsidRDefault="00572D76" w:rsidP="00225A55">
            <w:pPr>
              <w:jc w:val="center"/>
              <w:rPr>
                <w:rFonts w:ascii="Century Gothic" w:hAnsi="Century Gothic" w:cs="Calibri"/>
                <w:b/>
                <w:bCs/>
                <w:color w:val="000000"/>
                <w:sz w:val="18"/>
                <w:szCs w:val="18"/>
                <w:lang w:val="en-ZA" w:eastAsia="en-ZA"/>
              </w:rPr>
            </w:pPr>
            <w:r w:rsidRPr="00F974B1">
              <w:rPr>
                <w:rFonts w:ascii="Century Gothic" w:hAnsi="Century Gothic" w:cs="Calibri"/>
                <w:b/>
                <w:bCs/>
                <w:color w:val="000000"/>
                <w:sz w:val="18"/>
                <w:szCs w:val="18"/>
              </w:rPr>
              <w:t>MONTH</w:t>
            </w:r>
          </w:p>
        </w:tc>
        <w:tc>
          <w:tcPr>
            <w:tcW w:w="117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BB467A" w14:textId="77777777" w:rsidR="00572D76" w:rsidRPr="00F974B1" w:rsidRDefault="00572D76" w:rsidP="00225A55">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18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8BA8F5" w14:textId="77777777" w:rsidR="00572D76" w:rsidRPr="00F974B1" w:rsidRDefault="00572D76" w:rsidP="00225A55">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DBBC3" w14:textId="77777777" w:rsidR="00572D76" w:rsidRPr="00F974B1" w:rsidRDefault="00572D76" w:rsidP="00225A55">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78EBF2" w14:textId="77777777" w:rsidR="00572D76" w:rsidRPr="00F974B1" w:rsidRDefault="00572D76" w:rsidP="00225A55">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MONTH</w:t>
            </w:r>
          </w:p>
        </w:tc>
        <w:tc>
          <w:tcPr>
            <w:tcW w:w="12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00A763" w14:textId="77777777" w:rsidR="00572D76" w:rsidRPr="00F974B1" w:rsidRDefault="00572D76" w:rsidP="00225A55">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226033" w14:textId="77777777" w:rsidR="00572D76" w:rsidRPr="00F974B1" w:rsidRDefault="00572D76" w:rsidP="00225A55">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D15932" w14:textId="77777777" w:rsidR="00572D76" w:rsidRPr="00F974B1" w:rsidRDefault="00572D76" w:rsidP="00225A55">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r>
      <w:tr w:rsidR="00572D76" w14:paraId="23D264AC" w14:textId="77777777" w:rsidTr="00D119D5">
        <w:trPr>
          <w:trHeight w:val="315"/>
        </w:trPr>
        <w:tc>
          <w:tcPr>
            <w:tcW w:w="104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D0A804C" w14:textId="77777777" w:rsidR="00572D76" w:rsidRPr="00F974B1" w:rsidRDefault="00572D76" w:rsidP="00225A55">
            <w:pPr>
              <w:jc w:val="both"/>
              <w:rPr>
                <w:rFonts w:ascii="Century Gothic" w:hAnsi="Century Gothic" w:cs="Calibri"/>
                <w:b/>
                <w:bCs/>
                <w:color w:val="000000"/>
                <w:sz w:val="18"/>
                <w:szCs w:val="18"/>
              </w:rPr>
            </w:pPr>
            <w:r>
              <w:rPr>
                <w:rFonts w:ascii="Century Gothic" w:hAnsi="Century Gothic" w:cs="Calibri"/>
                <w:b/>
                <w:bCs/>
                <w:color w:val="000000"/>
                <w:sz w:val="18"/>
                <w:szCs w:val="18"/>
              </w:rPr>
              <w:t>May</w:t>
            </w:r>
            <w:r w:rsidRPr="00F974B1">
              <w:rPr>
                <w:rFonts w:ascii="Century Gothic" w:hAnsi="Century Gothic" w:cs="Calibri"/>
                <w:b/>
                <w:bCs/>
                <w:color w:val="000000"/>
                <w:sz w:val="18"/>
                <w:szCs w:val="18"/>
              </w:rPr>
              <w:t xml:space="preserve"> </w:t>
            </w:r>
          </w:p>
        </w:tc>
        <w:tc>
          <w:tcPr>
            <w:tcW w:w="1172"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76E8C550" w14:textId="4F9C38F0"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1</w:t>
            </w:r>
            <w:r w:rsidR="00516468">
              <w:rPr>
                <w:rFonts w:ascii="Century Gothic" w:hAnsi="Century Gothic" w:cs="Calibri"/>
                <w:color w:val="000000"/>
                <w:sz w:val="18"/>
                <w:szCs w:val="18"/>
              </w:rPr>
              <w:t>5</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w:t>
            </w:r>
            <w:r w:rsidR="00516468">
              <w:rPr>
                <w:rFonts w:ascii="Century Gothic" w:hAnsi="Century Gothic" w:cs="Calibri"/>
                <w:color w:val="000000"/>
                <w:sz w:val="18"/>
                <w:szCs w:val="18"/>
              </w:rPr>
              <w:t>5</w:t>
            </w:r>
          </w:p>
        </w:tc>
        <w:tc>
          <w:tcPr>
            <w:tcW w:w="118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AE688DE" w14:textId="04762B23"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2</w:t>
            </w:r>
            <w:r w:rsidR="001F4142">
              <w:rPr>
                <w:rFonts w:ascii="Century Gothic" w:hAnsi="Century Gothic" w:cs="Calibri"/>
                <w:color w:val="000000"/>
                <w:sz w:val="18"/>
                <w:szCs w:val="18"/>
              </w:rPr>
              <w:t>7</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w:t>
            </w:r>
            <w:r w:rsidR="00516468">
              <w:rPr>
                <w:rFonts w:ascii="Century Gothic" w:hAnsi="Century Gothic" w:cs="Calibri"/>
                <w:color w:val="000000"/>
                <w:sz w:val="18"/>
                <w:szCs w:val="18"/>
              </w:rPr>
              <w:t>5</w:t>
            </w:r>
          </w:p>
        </w:tc>
        <w:tc>
          <w:tcPr>
            <w:tcW w:w="960"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591DA1C3" w14:textId="77777777" w:rsidR="00572D76" w:rsidRPr="00F974B1" w:rsidRDefault="00572D76" w:rsidP="00225A55">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60D38C01" w14:textId="77777777" w:rsidR="00572D76" w:rsidRPr="00F974B1" w:rsidRDefault="00572D76" w:rsidP="00225A55">
            <w:pPr>
              <w:rPr>
                <w:rFonts w:ascii="Century Gothic" w:hAnsi="Century Gothic" w:cs="Calibri"/>
                <w:b/>
                <w:bCs/>
                <w:color w:val="000000"/>
                <w:sz w:val="18"/>
                <w:szCs w:val="18"/>
              </w:rPr>
            </w:pPr>
          </w:p>
        </w:tc>
        <w:tc>
          <w:tcPr>
            <w:tcW w:w="12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2EAEFE39" w14:textId="51AF1D51" w:rsidR="00572D76" w:rsidRPr="00F974B1" w:rsidRDefault="007953D7" w:rsidP="00225A55">
            <w:pPr>
              <w:jc w:val="center"/>
              <w:rPr>
                <w:rFonts w:ascii="Century Gothic" w:hAnsi="Century Gothic" w:cs="Calibri"/>
                <w:color w:val="000000"/>
                <w:sz w:val="18"/>
                <w:szCs w:val="18"/>
              </w:rPr>
            </w:pPr>
            <w:r>
              <w:rPr>
                <w:rFonts w:ascii="Century Gothic" w:hAnsi="Century Gothic" w:cs="Calibri"/>
                <w:color w:val="000000"/>
                <w:sz w:val="18"/>
                <w:szCs w:val="18"/>
              </w:rPr>
              <w:t>11</w:t>
            </w:r>
            <w:r w:rsidR="00572D76" w:rsidRPr="00F974B1">
              <w:rPr>
                <w:rFonts w:ascii="Century Gothic" w:hAnsi="Century Gothic" w:cs="Calibri"/>
                <w:color w:val="000000"/>
                <w:sz w:val="18"/>
                <w:szCs w:val="18"/>
              </w:rPr>
              <w:t>/08/202</w:t>
            </w:r>
            <w:r>
              <w:rPr>
                <w:rFonts w:ascii="Century Gothic" w:hAnsi="Century Gothic" w:cs="Calibri"/>
                <w:color w:val="000000"/>
                <w:sz w:val="18"/>
                <w:szCs w:val="18"/>
              </w:rPr>
              <w:t>5</w:t>
            </w:r>
          </w:p>
        </w:tc>
        <w:tc>
          <w:tcPr>
            <w:tcW w:w="13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0A5B8DDA" w14:textId="157A779D"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2</w:t>
            </w:r>
            <w:r w:rsidR="00A23884">
              <w:rPr>
                <w:rFonts w:ascii="Century Gothic" w:hAnsi="Century Gothic" w:cs="Calibri"/>
                <w:color w:val="000000"/>
                <w:sz w:val="18"/>
                <w:szCs w:val="18"/>
              </w:rPr>
              <w:t>3</w:t>
            </w:r>
            <w:r w:rsidRPr="00F974B1">
              <w:rPr>
                <w:rFonts w:ascii="Century Gothic" w:hAnsi="Century Gothic" w:cs="Calibri"/>
                <w:color w:val="000000"/>
                <w:sz w:val="18"/>
                <w:szCs w:val="18"/>
              </w:rPr>
              <w:t>/08/202</w:t>
            </w:r>
            <w:r w:rsidR="007953D7">
              <w:rPr>
                <w:rFonts w:ascii="Century Gothic" w:hAnsi="Century Gothic" w:cs="Calibri"/>
                <w:color w:val="000000"/>
                <w:sz w:val="18"/>
                <w:szCs w:val="18"/>
              </w:rPr>
              <w:t>5</w:t>
            </w:r>
          </w:p>
        </w:tc>
        <w:tc>
          <w:tcPr>
            <w:tcW w:w="960"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755DA00F" w14:textId="77777777" w:rsidR="00572D76" w:rsidRPr="00F974B1" w:rsidRDefault="00572D76" w:rsidP="00225A55">
            <w:pPr>
              <w:jc w:val="center"/>
              <w:rPr>
                <w:rFonts w:ascii="Century Gothic" w:hAnsi="Century Gothic" w:cs="Calibri"/>
                <w:color w:val="0070C0"/>
                <w:sz w:val="18"/>
                <w:szCs w:val="18"/>
              </w:rPr>
            </w:pPr>
            <w:r w:rsidRPr="00F974B1">
              <w:rPr>
                <w:rFonts w:ascii="Century Gothic" w:hAnsi="Century Gothic" w:cs="Calibri"/>
                <w:color w:val="FF0000"/>
                <w:sz w:val="18"/>
                <w:szCs w:val="18"/>
              </w:rPr>
              <w:t>D</w:t>
            </w:r>
          </w:p>
        </w:tc>
      </w:tr>
      <w:tr w:rsidR="00572D76" w14:paraId="0CDC5474" w14:textId="77777777" w:rsidTr="00D119D5">
        <w:trPr>
          <w:trHeight w:val="315"/>
        </w:trPr>
        <w:tc>
          <w:tcPr>
            <w:tcW w:w="1040" w:type="dxa"/>
            <w:tcBorders>
              <w:top w:val="single" w:sz="6" w:space="0" w:color="auto"/>
              <w:left w:val="single" w:sz="8" w:space="0" w:color="auto"/>
              <w:right w:val="single" w:sz="8" w:space="0" w:color="auto"/>
            </w:tcBorders>
            <w:shd w:val="clear" w:color="auto" w:fill="auto"/>
            <w:noWrap/>
            <w:vAlign w:val="center"/>
            <w:hideMark/>
          </w:tcPr>
          <w:p w14:paraId="596CF2D3" w14:textId="77777777" w:rsidR="00572D76" w:rsidRPr="00F974B1" w:rsidRDefault="00572D76" w:rsidP="00225A55">
            <w:pPr>
              <w:jc w:val="both"/>
              <w:rPr>
                <w:rFonts w:ascii="Century Gothic" w:hAnsi="Century Gothic" w:cs="Calibri"/>
                <w:b/>
                <w:bCs/>
                <w:color w:val="000000"/>
                <w:sz w:val="18"/>
                <w:szCs w:val="18"/>
              </w:rPr>
            </w:pPr>
            <w:r>
              <w:rPr>
                <w:rFonts w:ascii="Century Gothic" w:hAnsi="Century Gothic" w:cs="Calibri"/>
                <w:b/>
                <w:bCs/>
                <w:color w:val="000000"/>
                <w:sz w:val="18"/>
                <w:szCs w:val="18"/>
              </w:rPr>
              <w:t>June</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43AC6869" w14:textId="6C6411D7"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01</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w:t>
            </w:r>
            <w:r w:rsidR="004D7DFE">
              <w:rPr>
                <w:rFonts w:ascii="Century Gothic" w:hAnsi="Century Gothic" w:cs="Calibri"/>
                <w:color w:val="000000"/>
                <w:sz w:val="18"/>
                <w:szCs w:val="18"/>
              </w:rPr>
              <w:t>5</w:t>
            </w:r>
          </w:p>
        </w:tc>
        <w:tc>
          <w:tcPr>
            <w:tcW w:w="1180" w:type="dxa"/>
            <w:tcBorders>
              <w:top w:val="single" w:sz="6" w:space="0" w:color="auto"/>
              <w:left w:val="single" w:sz="8" w:space="0" w:color="auto"/>
              <w:right w:val="single" w:sz="8" w:space="0" w:color="auto"/>
            </w:tcBorders>
            <w:shd w:val="clear" w:color="auto" w:fill="auto"/>
            <w:noWrap/>
            <w:vAlign w:val="center"/>
            <w:hideMark/>
          </w:tcPr>
          <w:p w14:paraId="482E633A" w14:textId="7078BA89"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1</w:t>
            </w:r>
            <w:r w:rsidR="001F4142">
              <w:rPr>
                <w:rFonts w:ascii="Century Gothic" w:hAnsi="Century Gothic" w:cs="Calibri"/>
                <w:color w:val="000000"/>
                <w:sz w:val="18"/>
                <w:szCs w:val="18"/>
              </w:rPr>
              <w:t>3</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w:t>
            </w:r>
            <w:r w:rsidR="004D7DFE">
              <w:rPr>
                <w:rFonts w:ascii="Century Gothic" w:hAnsi="Century Gothic" w:cs="Calibri"/>
                <w:color w:val="000000"/>
                <w:sz w:val="18"/>
                <w:szCs w:val="18"/>
              </w:rPr>
              <w:t>5</w:t>
            </w:r>
          </w:p>
        </w:tc>
        <w:tc>
          <w:tcPr>
            <w:tcW w:w="960" w:type="dxa"/>
            <w:tcBorders>
              <w:top w:val="single" w:sz="6" w:space="0" w:color="auto"/>
              <w:left w:val="single" w:sz="8" w:space="0" w:color="auto"/>
              <w:right w:val="single" w:sz="8" w:space="0" w:color="auto"/>
            </w:tcBorders>
            <w:shd w:val="clear" w:color="auto" w:fill="auto"/>
            <w:vAlign w:val="center"/>
            <w:hideMark/>
          </w:tcPr>
          <w:p w14:paraId="36A1952B" w14:textId="77777777" w:rsidR="00572D76" w:rsidRPr="00F974B1" w:rsidRDefault="00572D76" w:rsidP="00225A55">
            <w:pPr>
              <w:jc w:val="center"/>
              <w:rPr>
                <w:color w:val="000000"/>
                <w:sz w:val="20"/>
                <w:szCs w:val="20"/>
              </w:rPr>
            </w:pPr>
            <w:r w:rsidRPr="00F974B1">
              <w:rPr>
                <w:rFonts w:ascii="Century Gothic" w:hAnsi="Century Gothic" w:cs="Calibri"/>
                <w:color w:val="FF0000"/>
                <w:sz w:val="18"/>
                <w:szCs w:val="18"/>
              </w:rPr>
              <w:t>D</w:t>
            </w:r>
          </w:p>
        </w:tc>
        <w:tc>
          <w:tcPr>
            <w:tcW w:w="1200" w:type="dxa"/>
            <w:tcBorders>
              <w:top w:val="single" w:sz="6" w:space="0" w:color="auto"/>
              <w:left w:val="single" w:sz="8" w:space="0" w:color="auto"/>
              <w:right w:val="single" w:sz="8" w:space="0" w:color="auto"/>
            </w:tcBorders>
            <w:shd w:val="clear" w:color="auto" w:fill="auto"/>
            <w:noWrap/>
            <w:vAlign w:val="center"/>
            <w:hideMark/>
          </w:tcPr>
          <w:p w14:paraId="6FE45814" w14:textId="77777777" w:rsidR="00572D76" w:rsidRPr="00F974B1" w:rsidRDefault="00572D76" w:rsidP="00225A55">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September</w:t>
            </w:r>
          </w:p>
        </w:tc>
        <w:tc>
          <w:tcPr>
            <w:tcW w:w="1260" w:type="dxa"/>
            <w:tcBorders>
              <w:top w:val="single" w:sz="6" w:space="0" w:color="auto"/>
              <w:left w:val="single" w:sz="8" w:space="0" w:color="auto"/>
              <w:right w:val="single" w:sz="8" w:space="0" w:color="auto"/>
            </w:tcBorders>
            <w:shd w:val="clear" w:color="auto" w:fill="auto"/>
            <w:noWrap/>
            <w:vAlign w:val="center"/>
            <w:hideMark/>
          </w:tcPr>
          <w:p w14:paraId="2613DFB8" w14:textId="5E8F58AD"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0</w:t>
            </w:r>
            <w:r w:rsidR="007953D7">
              <w:rPr>
                <w:rFonts w:ascii="Century Gothic" w:hAnsi="Century Gothic" w:cs="Calibri"/>
                <w:color w:val="000000"/>
                <w:sz w:val="18"/>
                <w:szCs w:val="18"/>
              </w:rPr>
              <w:t>2</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w:t>
            </w:r>
            <w:r w:rsidR="007953D7">
              <w:rPr>
                <w:rFonts w:ascii="Century Gothic" w:hAnsi="Century Gothic" w:cs="Calibri"/>
                <w:color w:val="000000"/>
                <w:sz w:val="18"/>
                <w:szCs w:val="18"/>
              </w:rPr>
              <w:t>5</w:t>
            </w:r>
          </w:p>
        </w:tc>
        <w:tc>
          <w:tcPr>
            <w:tcW w:w="1360" w:type="dxa"/>
            <w:tcBorders>
              <w:top w:val="single" w:sz="6" w:space="0" w:color="auto"/>
              <w:left w:val="single" w:sz="8" w:space="0" w:color="auto"/>
              <w:right w:val="single" w:sz="8" w:space="0" w:color="auto"/>
            </w:tcBorders>
            <w:shd w:val="clear" w:color="auto" w:fill="auto"/>
            <w:noWrap/>
            <w:vAlign w:val="center"/>
            <w:hideMark/>
          </w:tcPr>
          <w:p w14:paraId="637A5169" w14:textId="6A3259E1"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1</w:t>
            </w:r>
            <w:r w:rsidR="00A23884">
              <w:rPr>
                <w:rFonts w:ascii="Century Gothic" w:hAnsi="Century Gothic" w:cs="Calibri"/>
                <w:color w:val="000000"/>
                <w:sz w:val="18"/>
                <w:szCs w:val="18"/>
              </w:rPr>
              <w:t>4</w:t>
            </w:r>
            <w:r w:rsidRPr="00F974B1">
              <w:rPr>
                <w:rFonts w:ascii="Century Gothic" w:hAnsi="Century Gothic" w:cs="Calibri"/>
                <w:color w:val="000000"/>
                <w:sz w:val="18"/>
                <w:szCs w:val="18"/>
              </w:rPr>
              <w:t>/09/202</w:t>
            </w:r>
            <w:r w:rsidR="00C76121">
              <w:rPr>
                <w:rFonts w:ascii="Century Gothic" w:hAnsi="Century Gothic" w:cs="Calibri"/>
                <w:color w:val="000000"/>
                <w:sz w:val="18"/>
                <w:szCs w:val="18"/>
              </w:rPr>
              <w:t>5</w:t>
            </w:r>
          </w:p>
        </w:tc>
        <w:tc>
          <w:tcPr>
            <w:tcW w:w="960" w:type="dxa"/>
            <w:tcBorders>
              <w:top w:val="single" w:sz="6" w:space="0" w:color="auto"/>
              <w:left w:val="single" w:sz="8" w:space="0" w:color="auto"/>
              <w:right w:val="single" w:sz="8" w:space="0" w:color="auto"/>
            </w:tcBorders>
            <w:shd w:val="clear" w:color="auto" w:fill="auto"/>
            <w:vAlign w:val="center"/>
            <w:hideMark/>
          </w:tcPr>
          <w:p w14:paraId="6692127E" w14:textId="77777777" w:rsidR="00572D76" w:rsidRPr="00F974B1" w:rsidRDefault="00572D76" w:rsidP="00225A55">
            <w:pPr>
              <w:jc w:val="center"/>
              <w:rPr>
                <w:rFonts w:ascii="Century Gothic" w:hAnsi="Century Gothic" w:cs="Calibri"/>
                <w:color w:val="FF0000"/>
                <w:sz w:val="18"/>
                <w:szCs w:val="18"/>
              </w:rPr>
            </w:pPr>
          </w:p>
        </w:tc>
      </w:tr>
      <w:tr w:rsidR="00572D76" w14:paraId="2BD71F5C" w14:textId="77777777" w:rsidTr="00D119D5">
        <w:trPr>
          <w:trHeight w:val="300"/>
        </w:trPr>
        <w:tc>
          <w:tcPr>
            <w:tcW w:w="1040" w:type="dxa"/>
            <w:tcBorders>
              <w:left w:val="single" w:sz="8" w:space="0" w:color="auto"/>
              <w:bottom w:val="single" w:sz="6" w:space="0" w:color="auto"/>
              <w:right w:val="single" w:sz="8" w:space="0" w:color="auto"/>
            </w:tcBorders>
            <w:shd w:val="clear" w:color="auto" w:fill="auto"/>
            <w:noWrap/>
            <w:vAlign w:val="center"/>
            <w:hideMark/>
          </w:tcPr>
          <w:p w14:paraId="7BA09019" w14:textId="77777777" w:rsidR="00572D76" w:rsidRPr="00F974B1" w:rsidRDefault="00572D76" w:rsidP="00225A55">
            <w:pPr>
              <w:jc w:val="both"/>
              <w:rPr>
                <w:rFonts w:ascii="Century Gothic" w:hAnsi="Century Gothic" w:cs="Calibri"/>
                <w:b/>
                <w:bCs/>
                <w:color w:val="000000"/>
                <w:sz w:val="18"/>
                <w:szCs w:val="18"/>
              </w:rPr>
            </w:pPr>
          </w:p>
        </w:tc>
        <w:tc>
          <w:tcPr>
            <w:tcW w:w="1172" w:type="dxa"/>
            <w:tcBorders>
              <w:left w:val="single" w:sz="8" w:space="0" w:color="auto"/>
              <w:bottom w:val="single" w:sz="6" w:space="0" w:color="auto"/>
              <w:right w:val="single" w:sz="8" w:space="0" w:color="auto"/>
            </w:tcBorders>
            <w:shd w:val="clear" w:color="auto" w:fill="auto"/>
            <w:noWrap/>
            <w:vAlign w:val="center"/>
            <w:hideMark/>
          </w:tcPr>
          <w:p w14:paraId="59C5047E" w14:textId="4FDF6FD8"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2</w:t>
            </w:r>
            <w:r w:rsidR="004D7DFE">
              <w:rPr>
                <w:rFonts w:ascii="Century Gothic" w:hAnsi="Century Gothic" w:cs="Calibri"/>
                <w:color w:val="000000"/>
                <w:sz w:val="18"/>
                <w:szCs w:val="18"/>
              </w:rPr>
              <w:t>0</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w:t>
            </w:r>
            <w:r w:rsidR="004D7DFE">
              <w:rPr>
                <w:rFonts w:ascii="Century Gothic" w:hAnsi="Century Gothic" w:cs="Calibri"/>
                <w:color w:val="000000"/>
                <w:sz w:val="18"/>
                <w:szCs w:val="18"/>
              </w:rPr>
              <w:t>5</w:t>
            </w:r>
          </w:p>
        </w:tc>
        <w:tc>
          <w:tcPr>
            <w:tcW w:w="1180" w:type="dxa"/>
            <w:tcBorders>
              <w:left w:val="single" w:sz="8" w:space="0" w:color="auto"/>
              <w:bottom w:val="single" w:sz="6" w:space="0" w:color="auto"/>
              <w:right w:val="single" w:sz="8" w:space="0" w:color="auto"/>
            </w:tcBorders>
            <w:shd w:val="clear" w:color="auto" w:fill="auto"/>
            <w:noWrap/>
            <w:vAlign w:val="center"/>
            <w:hideMark/>
          </w:tcPr>
          <w:p w14:paraId="764A47E3" w14:textId="6026ADAA"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0</w:t>
            </w:r>
            <w:r w:rsidR="00BD5746">
              <w:rPr>
                <w:rFonts w:ascii="Century Gothic" w:hAnsi="Century Gothic" w:cs="Calibri"/>
                <w:color w:val="000000"/>
                <w:sz w:val="18"/>
                <w:szCs w:val="18"/>
              </w:rPr>
              <w:t>2</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w:t>
            </w:r>
            <w:r w:rsidR="004D7DFE">
              <w:rPr>
                <w:rFonts w:ascii="Century Gothic" w:hAnsi="Century Gothic" w:cs="Calibri"/>
                <w:color w:val="000000"/>
                <w:sz w:val="18"/>
                <w:szCs w:val="18"/>
              </w:rPr>
              <w:t>5</w:t>
            </w:r>
          </w:p>
        </w:tc>
        <w:tc>
          <w:tcPr>
            <w:tcW w:w="960" w:type="dxa"/>
            <w:tcBorders>
              <w:left w:val="single" w:sz="8" w:space="0" w:color="auto"/>
              <w:bottom w:val="single" w:sz="6" w:space="0" w:color="auto"/>
              <w:right w:val="single" w:sz="8" w:space="0" w:color="auto"/>
            </w:tcBorders>
            <w:shd w:val="clear" w:color="auto" w:fill="auto"/>
            <w:vAlign w:val="center"/>
            <w:hideMark/>
          </w:tcPr>
          <w:p w14:paraId="1AB4C1CF" w14:textId="77777777" w:rsidR="00572D76" w:rsidRPr="00F974B1" w:rsidRDefault="00572D76" w:rsidP="00225A55">
            <w:pPr>
              <w:jc w:val="center"/>
              <w:rPr>
                <w:rFonts w:ascii="Century Gothic" w:hAnsi="Century Gothic" w:cs="Calibri"/>
                <w:color w:val="000000"/>
                <w:sz w:val="18"/>
                <w:szCs w:val="18"/>
              </w:rPr>
            </w:pPr>
          </w:p>
        </w:tc>
        <w:tc>
          <w:tcPr>
            <w:tcW w:w="1200" w:type="dxa"/>
            <w:tcBorders>
              <w:left w:val="single" w:sz="8" w:space="0" w:color="auto"/>
              <w:bottom w:val="single" w:sz="6" w:space="0" w:color="auto"/>
              <w:right w:val="single" w:sz="8" w:space="0" w:color="auto"/>
            </w:tcBorders>
            <w:shd w:val="clear" w:color="auto" w:fill="auto"/>
            <w:noWrap/>
            <w:vAlign w:val="center"/>
            <w:hideMark/>
          </w:tcPr>
          <w:p w14:paraId="237BDCDF" w14:textId="77777777" w:rsidR="00572D76" w:rsidRPr="00F974B1" w:rsidRDefault="00572D76" w:rsidP="00225A55">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left w:val="single" w:sz="8" w:space="0" w:color="auto"/>
              <w:bottom w:val="single" w:sz="6" w:space="0" w:color="auto"/>
              <w:right w:val="single" w:sz="8" w:space="0" w:color="auto"/>
            </w:tcBorders>
            <w:shd w:val="clear" w:color="auto" w:fill="auto"/>
            <w:noWrap/>
            <w:vAlign w:val="center"/>
            <w:hideMark/>
          </w:tcPr>
          <w:p w14:paraId="61D5131A" w14:textId="4D81CC38"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2</w:t>
            </w:r>
            <w:r w:rsidR="00C76121">
              <w:rPr>
                <w:rFonts w:ascii="Century Gothic" w:hAnsi="Century Gothic" w:cs="Calibri"/>
                <w:color w:val="000000"/>
                <w:sz w:val="18"/>
                <w:szCs w:val="18"/>
              </w:rPr>
              <w:t>3</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w:t>
            </w:r>
            <w:r w:rsidR="00C76121">
              <w:rPr>
                <w:rFonts w:ascii="Century Gothic" w:hAnsi="Century Gothic" w:cs="Calibri"/>
                <w:color w:val="000000"/>
                <w:sz w:val="18"/>
                <w:szCs w:val="18"/>
              </w:rPr>
              <w:t>5</w:t>
            </w:r>
          </w:p>
        </w:tc>
        <w:tc>
          <w:tcPr>
            <w:tcW w:w="1360" w:type="dxa"/>
            <w:tcBorders>
              <w:left w:val="single" w:sz="8" w:space="0" w:color="auto"/>
              <w:bottom w:val="single" w:sz="6" w:space="0" w:color="auto"/>
              <w:right w:val="single" w:sz="8" w:space="0" w:color="auto"/>
            </w:tcBorders>
            <w:shd w:val="clear" w:color="auto" w:fill="auto"/>
            <w:noWrap/>
            <w:vAlign w:val="center"/>
            <w:hideMark/>
          </w:tcPr>
          <w:p w14:paraId="464AC036" w14:textId="593DC886"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0</w:t>
            </w:r>
            <w:r w:rsidR="00A23884">
              <w:rPr>
                <w:rFonts w:ascii="Century Gothic" w:hAnsi="Century Gothic" w:cs="Calibri"/>
                <w:color w:val="000000"/>
                <w:sz w:val="18"/>
                <w:szCs w:val="18"/>
              </w:rPr>
              <w:t>5</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w:t>
            </w:r>
            <w:r w:rsidR="00C76121">
              <w:rPr>
                <w:rFonts w:ascii="Century Gothic" w:hAnsi="Century Gothic" w:cs="Calibri"/>
                <w:color w:val="000000"/>
                <w:sz w:val="18"/>
                <w:szCs w:val="18"/>
              </w:rPr>
              <w:t>5</w:t>
            </w:r>
          </w:p>
        </w:tc>
        <w:tc>
          <w:tcPr>
            <w:tcW w:w="960" w:type="dxa"/>
            <w:tcBorders>
              <w:left w:val="single" w:sz="8" w:space="0" w:color="auto"/>
              <w:bottom w:val="single" w:sz="6" w:space="0" w:color="auto"/>
              <w:right w:val="single" w:sz="8" w:space="0" w:color="auto"/>
            </w:tcBorders>
            <w:shd w:val="clear" w:color="auto" w:fill="auto"/>
            <w:vAlign w:val="center"/>
            <w:hideMark/>
          </w:tcPr>
          <w:p w14:paraId="3CBCA372" w14:textId="77777777" w:rsidR="00572D76" w:rsidRPr="00F974B1" w:rsidRDefault="00572D76" w:rsidP="00225A55">
            <w:pPr>
              <w:jc w:val="center"/>
              <w:rPr>
                <w:rFonts w:ascii="Century Gothic" w:hAnsi="Century Gothic" w:cs="Calibri"/>
                <w:color w:val="FF0000"/>
                <w:sz w:val="18"/>
                <w:szCs w:val="18"/>
              </w:rPr>
            </w:pPr>
            <w:r w:rsidRPr="00F974B1">
              <w:rPr>
                <w:rFonts w:ascii="Century Gothic" w:hAnsi="Century Gothic" w:cs="Calibri"/>
                <w:color w:val="FF0000"/>
                <w:sz w:val="18"/>
                <w:szCs w:val="18"/>
              </w:rPr>
              <w:t>D </w:t>
            </w:r>
          </w:p>
        </w:tc>
      </w:tr>
      <w:tr w:rsidR="00572D76" w14:paraId="3B84DED5" w14:textId="77777777" w:rsidTr="00D119D5">
        <w:trPr>
          <w:trHeight w:val="315"/>
        </w:trPr>
        <w:tc>
          <w:tcPr>
            <w:tcW w:w="1040" w:type="dxa"/>
            <w:tcBorders>
              <w:top w:val="single" w:sz="6" w:space="0" w:color="auto"/>
              <w:left w:val="single" w:sz="8" w:space="0" w:color="auto"/>
              <w:right w:val="single" w:sz="8" w:space="0" w:color="auto"/>
            </w:tcBorders>
            <w:shd w:val="clear" w:color="auto" w:fill="auto"/>
            <w:noWrap/>
            <w:vAlign w:val="center"/>
            <w:hideMark/>
          </w:tcPr>
          <w:p w14:paraId="76DAE92E" w14:textId="77777777" w:rsidR="00572D76" w:rsidRPr="00F974B1" w:rsidRDefault="00572D76" w:rsidP="00225A55">
            <w:pPr>
              <w:jc w:val="both"/>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473084F8" w14:textId="54ADFB62"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2</w:t>
            </w:r>
            <w:r w:rsidR="008E2672">
              <w:rPr>
                <w:rFonts w:ascii="Century Gothic" w:hAnsi="Century Gothic" w:cs="Calibri"/>
                <w:color w:val="000000"/>
                <w:sz w:val="18"/>
                <w:szCs w:val="18"/>
              </w:rPr>
              <w:t>3</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w:t>
            </w:r>
            <w:r w:rsidR="008E2672">
              <w:rPr>
                <w:rFonts w:ascii="Century Gothic" w:hAnsi="Century Gothic" w:cs="Calibri"/>
                <w:color w:val="000000"/>
                <w:sz w:val="18"/>
                <w:szCs w:val="18"/>
              </w:rPr>
              <w:t>5</w:t>
            </w:r>
          </w:p>
        </w:tc>
        <w:tc>
          <w:tcPr>
            <w:tcW w:w="1180" w:type="dxa"/>
            <w:tcBorders>
              <w:top w:val="single" w:sz="6" w:space="0" w:color="auto"/>
              <w:left w:val="single" w:sz="8" w:space="0" w:color="auto"/>
              <w:right w:val="single" w:sz="8" w:space="0" w:color="auto"/>
            </w:tcBorders>
            <w:shd w:val="clear" w:color="auto" w:fill="auto"/>
            <w:noWrap/>
            <w:vAlign w:val="center"/>
            <w:hideMark/>
          </w:tcPr>
          <w:p w14:paraId="2B69F04B" w14:textId="4BABCAE3"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0</w:t>
            </w:r>
            <w:r w:rsidR="00BD5746">
              <w:rPr>
                <w:rFonts w:ascii="Century Gothic" w:hAnsi="Century Gothic" w:cs="Calibri"/>
                <w:color w:val="000000"/>
                <w:sz w:val="18"/>
                <w:szCs w:val="18"/>
              </w:rPr>
              <w:t>4</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w:t>
            </w:r>
            <w:r w:rsidR="0010524B">
              <w:rPr>
                <w:rFonts w:ascii="Century Gothic" w:hAnsi="Century Gothic" w:cs="Calibri"/>
                <w:color w:val="000000"/>
                <w:sz w:val="18"/>
                <w:szCs w:val="18"/>
              </w:rPr>
              <w:t>5</w:t>
            </w:r>
          </w:p>
        </w:tc>
        <w:tc>
          <w:tcPr>
            <w:tcW w:w="960" w:type="dxa"/>
            <w:tcBorders>
              <w:top w:val="single" w:sz="6" w:space="0" w:color="auto"/>
              <w:left w:val="single" w:sz="8" w:space="0" w:color="auto"/>
              <w:right w:val="single" w:sz="8" w:space="0" w:color="auto"/>
            </w:tcBorders>
            <w:shd w:val="clear" w:color="auto" w:fill="auto"/>
            <w:vAlign w:val="center"/>
            <w:hideMark/>
          </w:tcPr>
          <w:p w14:paraId="1A342AB1" w14:textId="77777777" w:rsidR="00572D76" w:rsidRPr="00F974B1" w:rsidRDefault="00572D76" w:rsidP="00225A55">
            <w:pPr>
              <w:jc w:val="center"/>
              <w:rPr>
                <w:rFonts w:ascii="Century Gothic" w:hAnsi="Century Gothic" w:cs="Calibri"/>
                <w:color w:val="FF0000"/>
                <w:sz w:val="18"/>
                <w:szCs w:val="18"/>
              </w:rPr>
            </w:pPr>
          </w:p>
        </w:tc>
        <w:tc>
          <w:tcPr>
            <w:tcW w:w="120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5E5679AD" w14:textId="77777777" w:rsidR="00572D76" w:rsidRPr="00F974B1" w:rsidRDefault="00572D76" w:rsidP="00225A55">
            <w:pPr>
              <w:jc w:val="both"/>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2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3686D696" w14:textId="04D8ED9C"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08</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w:t>
            </w:r>
            <w:r w:rsidR="00410B1F">
              <w:rPr>
                <w:rFonts w:ascii="Century Gothic" w:hAnsi="Century Gothic" w:cs="Calibri"/>
                <w:color w:val="000000"/>
                <w:sz w:val="18"/>
                <w:szCs w:val="18"/>
              </w:rPr>
              <w:t>5</w:t>
            </w:r>
          </w:p>
        </w:tc>
        <w:tc>
          <w:tcPr>
            <w:tcW w:w="13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6DE3122E" w14:textId="04620A78"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2</w:t>
            </w:r>
            <w:r w:rsidR="00A23884">
              <w:rPr>
                <w:rFonts w:ascii="Century Gothic" w:hAnsi="Century Gothic" w:cs="Calibri"/>
                <w:color w:val="000000"/>
                <w:sz w:val="18"/>
                <w:szCs w:val="18"/>
              </w:rPr>
              <w:t>0/</w:t>
            </w:r>
            <w:r>
              <w:rPr>
                <w:rFonts w:ascii="Century Gothic" w:hAnsi="Century Gothic" w:cs="Calibri"/>
                <w:color w:val="000000"/>
                <w:sz w:val="18"/>
                <w:szCs w:val="18"/>
              </w:rPr>
              <w:t>10</w:t>
            </w:r>
            <w:r w:rsidRPr="00F974B1">
              <w:rPr>
                <w:rFonts w:ascii="Century Gothic" w:hAnsi="Century Gothic" w:cs="Calibri"/>
                <w:color w:val="000000"/>
                <w:sz w:val="18"/>
                <w:szCs w:val="18"/>
              </w:rPr>
              <w:t>/202</w:t>
            </w:r>
            <w:r w:rsidR="00BC356D">
              <w:rPr>
                <w:rFonts w:ascii="Century Gothic" w:hAnsi="Century Gothic" w:cs="Calibri"/>
                <w:color w:val="000000"/>
                <w:sz w:val="18"/>
                <w:szCs w:val="18"/>
              </w:rPr>
              <w:t>5</w:t>
            </w:r>
          </w:p>
        </w:tc>
        <w:tc>
          <w:tcPr>
            <w:tcW w:w="960" w:type="dxa"/>
            <w:tcBorders>
              <w:top w:val="single" w:sz="6" w:space="0" w:color="auto"/>
              <w:left w:val="single" w:sz="8" w:space="0" w:color="auto"/>
              <w:bottom w:val="single" w:sz="8" w:space="0" w:color="auto"/>
              <w:right w:val="single" w:sz="8" w:space="0" w:color="auto"/>
            </w:tcBorders>
            <w:shd w:val="clear" w:color="auto" w:fill="auto"/>
            <w:vAlign w:val="center"/>
            <w:hideMark/>
          </w:tcPr>
          <w:p w14:paraId="3B3D58CF" w14:textId="77777777" w:rsidR="00572D76" w:rsidRPr="00F974B1" w:rsidRDefault="00572D76" w:rsidP="00225A55">
            <w:pPr>
              <w:jc w:val="center"/>
              <w:rPr>
                <w:rFonts w:ascii="Century Gothic" w:hAnsi="Century Gothic" w:cs="Calibri"/>
                <w:color w:val="FF0000"/>
                <w:sz w:val="18"/>
                <w:szCs w:val="18"/>
              </w:rPr>
            </w:pPr>
          </w:p>
        </w:tc>
      </w:tr>
      <w:tr w:rsidR="00572D76" w14:paraId="68F71627" w14:textId="77777777" w:rsidTr="00572D76">
        <w:trPr>
          <w:trHeight w:val="300"/>
        </w:trPr>
        <w:tc>
          <w:tcPr>
            <w:tcW w:w="1040" w:type="dxa"/>
            <w:tcBorders>
              <w:left w:val="single" w:sz="8" w:space="0" w:color="auto"/>
              <w:bottom w:val="single" w:sz="8" w:space="0" w:color="auto"/>
              <w:right w:val="single" w:sz="8" w:space="0" w:color="auto"/>
            </w:tcBorders>
            <w:shd w:val="clear" w:color="auto" w:fill="auto"/>
            <w:noWrap/>
            <w:vAlign w:val="center"/>
            <w:hideMark/>
          </w:tcPr>
          <w:p w14:paraId="73655EDA" w14:textId="77777777" w:rsidR="00572D76" w:rsidRPr="00F974B1" w:rsidRDefault="00572D76" w:rsidP="00225A55">
            <w:pPr>
              <w:jc w:val="both"/>
              <w:rPr>
                <w:rFonts w:ascii="Century Gothic" w:hAnsi="Century Gothic" w:cs="Calibri"/>
                <w:b/>
                <w:bCs/>
                <w:color w:val="000000"/>
                <w:sz w:val="18"/>
                <w:szCs w:val="18"/>
              </w:rPr>
            </w:pPr>
          </w:p>
        </w:tc>
        <w:tc>
          <w:tcPr>
            <w:tcW w:w="1172" w:type="dxa"/>
            <w:tcBorders>
              <w:left w:val="single" w:sz="8" w:space="0" w:color="auto"/>
              <w:bottom w:val="single" w:sz="8" w:space="0" w:color="auto"/>
              <w:right w:val="single" w:sz="8" w:space="0" w:color="auto"/>
            </w:tcBorders>
            <w:shd w:val="clear" w:color="auto" w:fill="auto"/>
            <w:noWrap/>
            <w:vAlign w:val="center"/>
            <w:hideMark/>
          </w:tcPr>
          <w:p w14:paraId="12F4CA5C" w14:textId="74203ABC"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2</w:t>
            </w:r>
            <w:r w:rsidR="008E2672">
              <w:rPr>
                <w:rFonts w:ascii="Century Gothic" w:hAnsi="Century Gothic" w:cs="Calibri"/>
                <w:color w:val="000000"/>
                <w:sz w:val="18"/>
                <w:szCs w:val="18"/>
              </w:rPr>
              <w:t>9</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w:t>
            </w:r>
            <w:r w:rsidR="008E2672">
              <w:rPr>
                <w:rFonts w:ascii="Century Gothic" w:hAnsi="Century Gothic" w:cs="Calibri"/>
                <w:color w:val="000000"/>
                <w:sz w:val="18"/>
                <w:szCs w:val="18"/>
              </w:rPr>
              <w:t>5</w:t>
            </w:r>
          </w:p>
        </w:tc>
        <w:tc>
          <w:tcPr>
            <w:tcW w:w="1180" w:type="dxa"/>
            <w:tcBorders>
              <w:left w:val="single" w:sz="8" w:space="0" w:color="auto"/>
              <w:bottom w:val="single" w:sz="8" w:space="0" w:color="auto"/>
              <w:right w:val="single" w:sz="8" w:space="0" w:color="auto"/>
            </w:tcBorders>
            <w:shd w:val="clear" w:color="auto" w:fill="auto"/>
            <w:noWrap/>
            <w:vAlign w:val="center"/>
            <w:hideMark/>
          </w:tcPr>
          <w:p w14:paraId="5403D3F5" w14:textId="6302CE6C"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1</w:t>
            </w:r>
            <w:r w:rsidR="00BD5746">
              <w:rPr>
                <w:rFonts w:ascii="Century Gothic" w:hAnsi="Century Gothic" w:cs="Calibri"/>
                <w:color w:val="000000"/>
                <w:sz w:val="18"/>
                <w:szCs w:val="18"/>
              </w:rPr>
              <w:t>0</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w:t>
            </w:r>
            <w:r w:rsidR="0010524B">
              <w:rPr>
                <w:rFonts w:ascii="Century Gothic" w:hAnsi="Century Gothic" w:cs="Calibri"/>
                <w:color w:val="000000"/>
                <w:sz w:val="18"/>
                <w:szCs w:val="18"/>
              </w:rPr>
              <w:t>5</w:t>
            </w:r>
          </w:p>
        </w:tc>
        <w:tc>
          <w:tcPr>
            <w:tcW w:w="960" w:type="dxa"/>
            <w:tcBorders>
              <w:left w:val="single" w:sz="8" w:space="0" w:color="auto"/>
              <w:bottom w:val="single" w:sz="8" w:space="0" w:color="auto"/>
              <w:right w:val="single" w:sz="8" w:space="0" w:color="auto"/>
            </w:tcBorders>
            <w:shd w:val="clear" w:color="auto" w:fill="auto"/>
            <w:vAlign w:val="center"/>
            <w:hideMark/>
          </w:tcPr>
          <w:p w14:paraId="31E7421C" w14:textId="77777777" w:rsidR="00572D76" w:rsidRPr="00F974B1" w:rsidRDefault="00572D76" w:rsidP="00225A55">
            <w:pPr>
              <w:jc w:val="center"/>
              <w:rPr>
                <w:rFonts w:ascii="Century Gothic" w:hAnsi="Century Gothic" w:cs="Calibri"/>
                <w:color w:val="000000"/>
                <w:sz w:val="18"/>
                <w:szCs w:val="18"/>
              </w:rPr>
            </w:pPr>
            <w:r w:rsidRPr="00F974B1">
              <w:rPr>
                <w:rFonts w:ascii="Century Gothic" w:hAnsi="Century Gothic" w:cs="Calibri"/>
                <w:color w:val="000000"/>
                <w:sz w:val="18"/>
                <w:szCs w:val="18"/>
              </w:rPr>
              <w:t> </w:t>
            </w:r>
            <w:r w:rsidRPr="00F974B1">
              <w:rPr>
                <w:rFonts w:ascii="Century Gothic" w:hAnsi="Century Gothic" w:cs="Calibri"/>
                <w:color w:val="FF0000"/>
                <w:sz w:val="18"/>
                <w:szCs w:val="18"/>
              </w:rPr>
              <w:t>D</w:t>
            </w:r>
          </w:p>
        </w:tc>
        <w:tc>
          <w:tcPr>
            <w:tcW w:w="1200" w:type="dxa"/>
            <w:tcBorders>
              <w:top w:val="single" w:sz="8" w:space="0" w:color="auto"/>
              <w:left w:val="single" w:sz="8" w:space="0" w:color="auto"/>
              <w:right w:val="single" w:sz="8" w:space="0" w:color="auto"/>
            </w:tcBorders>
            <w:shd w:val="clear" w:color="auto" w:fill="auto"/>
            <w:noWrap/>
            <w:vAlign w:val="center"/>
            <w:hideMark/>
          </w:tcPr>
          <w:p w14:paraId="0FDFF96D" w14:textId="77777777" w:rsidR="00572D76" w:rsidRPr="00F974B1" w:rsidRDefault="00572D76" w:rsidP="00225A55">
            <w:pPr>
              <w:rPr>
                <w:rFonts w:ascii="Century Gothic" w:hAnsi="Century Gothic" w:cs="Calibri"/>
                <w:b/>
                <w:bCs/>
                <w:color w:val="000000"/>
                <w:sz w:val="18"/>
                <w:szCs w:val="18"/>
              </w:rPr>
            </w:pPr>
            <w:r>
              <w:rPr>
                <w:rFonts w:ascii="Century Gothic" w:hAnsi="Century Gothic" w:cs="Calibri"/>
                <w:b/>
                <w:bCs/>
                <w:color w:val="000000"/>
                <w:sz w:val="18"/>
                <w:szCs w:val="18"/>
              </w:rPr>
              <w:t>December</w:t>
            </w:r>
          </w:p>
        </w:tc>
        <w:tc>
          <w:tcPr>
            <w:tcW w:w="1260" w:type="dxa"/>
            <w:tcBorders>
              <w:top w:val="single" w:sz="8" w:space="0" w:color="auto"/>
              <w:left w:val="single" w:sz="8" w:space="0" w:color="auto"/>
              <w:right w:val="single" w:sz="8" w:space="0" w:color="auto"/>
            </w:tcBorders>
            <w:shd w:val="clear" w:color="auto" w:fill="auto"/>
            <w:noWrap/>
            <w:vAlign w:val="center"/>
            <w:hideMark/>
          </w:tcPr>
          <w:p w14:paraId="1E70887E" w14:textId="21454AE5"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16</w:t>
            </w:r>
            <w:r w:rsidRPr="00F974B1">
              <w:rPr>
                <w:rFonts w:ascii="Century Gothic" w:hAnsi="Century Gothic" w:cs="Calibri"/>
                <w:color w:val="000000"/>
                <w:sz w:val="18"/>
                <w:szCs w:val="18"/>
              </w:rPr>
              <w:t>/</w:t>
            </w:r>
            <w:r>
              <w:rPr>
                <w:rFonts w:ascii="Century Gothic" w:hAnsi="Century Gothic" w:cs="Calibri"/>
                <w:color w:val="000000"/>
                <w:sz w:val="18"/>
                <w:szCs w:val="18"/>
              </w:rPr>
              <w:t>11</w:t>
            </w:r>
            <w:r w:rsidRPr="00F974B1">
              <w:rPr>
                <w:rFonts w:ascii="Century Gothic" w:hAnsi="Century Gothic" w:cs="Calibri"/>
                <w:color w:val="000000"/>
                <w:sz w:val="18"/>
                <w:szCs w:val="18"/>
              </w:rPr>
              <w:t>/202</w:t>
            </w:r>
            <w:r w:rsidR="00410B1F">
              <w:rPr>
                <w:rFonts w:ascii="Century Gothic" w:hAnsi="Century Gothic" w:cs="Calibri"/>
                <w:color w:val="000000"/>
                <w:sz w:val="18"/>
                <w:szCs w:val="18"/>
              </w:rPr>
              <w:t>5</w:t>
            </w:r>
          </w:p>
        </w:tc>
        <w:tc>
          <w:tcPr>
            <w:tcW w:w="1360" w:type="dxa"/>
            <w:tcBorders>
              <w:top w:val="single" w:sz="8" w:space="0" w:color="auto"/>
              <w:left w:val="single" w:sz="8" w:space="0" w:color="auto"/>
              <w:right w:val="single" w:sz="8" w:space="0" w:color="auto"/>
            </w:tcBorders>
            <w:shd w:val="clear" w:color="auto" w:fill="auto"/>
            <w:noWrap/>
            <w:vAlign w:val="center"/>
            <w:hideMark/>
          </w:tcPr>
          <w:p w14:paraId="5E30FE99" w14:textId="29D26BA8" w:rsidR="00572D76" w:rsidRPr="00F974B1" w:rsidRDefault="00225A55" w:rsidP="00225A55">
            <w:pPr>
              <w:jc w:val="center"/>
              <w:rPr>
                <w:rFonts w:ascii="Century Gothic" w:hAnsi="Century Gothic" w:cs="Calibri"/>
                <w:color w:val="000000"/>
                <w:sz w:val="18"/>
                <w:szCs w:val="18"/>
              </w:rPr>
            </w:pPr>
            <w:r>
              <w:rPr>
                <w:rFonts w:ascii="Century Gothic" w:hAnsi="Century Gothic" w:cs="Calibri"/>
                <w:color w:val="000000"/>
                <w:sz w:val="18"/>
                <w:szCs w:val="18"/>
              </w:rPr>
              <w:t>28</w:t>
            </w:r>
            <w:r w:rsidR="00572D76" w:rsidRPr="00F974B1">
              <w:rPr>
                <w:rFonts w:ascii="Century Gothic" w:hAnsi="Century Gothic" w:cs="Calibri"/>
                <w:color w:val="000000"/>
                <w:sz w:val="18"/>
                <w:szCs w:val="18"/>
              </w:rPr>
              <w:t>/</w:t>
            </w:r>
            <w:r w:rsidR="00572D76">
              <w:rPr>
                <w:rFonts w:ascii="Century Gothic" w:hAnsi="Century Gothic" w:cs="Calibri"/>
                <w:color w:val="000000"/>
                <w:sz w:val="18"/>
                <w:szCs w:val="18"/>
              </w:rPr>
              <w:t>11</w:t>
            </w:r>
            <w:r w:rsidR="00572D76" w:rsidRPr="00F974B1">
              <w:rPr>
                <w:rFonts w:ascii="Century Gothic" w:hAnsi="Century Gothic" w:cs="Calibri"/>
                <w:color w:val="000000"/>
                <w:sz w:val="18"/>
                <w:szCs w:val="18"/>
              </w:rPr>
              <w:t>/202</w:t>
            </w:r>
            <w:r w:rsidR="00BC356D">
              <w:rPr>
                <w:rFonts w:ascii="Century Gothic" w:hAnsi="Century Gothic" w:cs="Calibri"/>
                <w:color w:val="000000"/>
                <w:sz w:val="18"/>
                <w:szCs w:val="18"/>
              </w:rPr>
              <w:t>5</w:t>
            </w:r>
          </w:p>
        </w:tc>
        <w:tc>
          <w:tcPr>
            <w:tcW w:w="960" w:type="dxa"/>
            <w:tcBorders>
              <w:top w:val="single" w:sz="8" w:space="0" w:color="auto"/>
              <w:left w:val="single" w:sz="8" w:space="0" w:color="auto"/>
              <w:right w:val="single" w:sz="8" w:space="0" w:color="auto"/>
            </w:tcBorders>
            <w:shd w:val="clear" w:color="auto" w:fill="auto"/>
            <w:vAlign w:val="center"/>
            <w:hideMark/>
          </w:tcPr>
          <w:p w14:paraId="18A40F99" w14:textId="77777777" w:rsidR="00572D76" w:rsidRPr="00F974B1" w:rsidRDefault="00572D76" w:rsidP="00225A55">
            <w:pPr>
              <w:jc w:val="center"/>
              <w:rPr>
                <w:rFonts w:ascii="Century Gothic" w:hAnsi="Century Gothic" w:cs="Calibri"/>
                <w:color w:val="FF0000"/>
                <w:sz w:val="18"/>
                <w:szCs w:val="18"/>
              </w:rPr>
            </w:pPr>
          </w:p>
        </w:tc>
      </w:tr>
      <w:tr w:rsidR="00572D76" w14:paraId="4D9B7C50" w14:textId="77777777" w:rsidTr="00572D76">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9D17F" w14:textId="77777777" w:rsidR="00572D76" w:rsidRPr="00F974B1" w:rsidRDefault="00572D76" w:rsidP="00225A55">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August</w:t>
            </w:r>
          </w:p>
        </w:tc>
        <w:tc>
          <w:tcPr>
            <w:tcW w:w="117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86F496" w14:textId="7498A992"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0</w:t>
            </w:r>
            <w:r w:rsidR="0010524B">
              <w:rPr>
                <w:rFonts w:ascii="Century Gothic" w:hAnsi="Century Gothic" w:cs="Calibri"/>
                <w:color w:val="000000"/>
                <w:sz w:val="18"/>
                <w:szCs w:val="18"/>
              </w:rPr>
              <w:t>4</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w:t>
            </w:r>
            <w:r w:rsidR="0010524B">
              <w:rPr>
                <w:rFonts w:ascii="Century Gothic" w:hAnsi="Century Gothic" w:cs="Calibri"/>
                <w:color w:val="000000"/>
                <w:sz w:val="18"/>
                <w:szCs w:val="18"/>
              </w:rPr>
              <w:t>5</w:t>
            </w:r>
          </w:p>
        </w:tc>
        <w:tc>
          <w:tcPr>
            <w:tcW w:w="11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621D93" w14:textId="1D92AE33"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1</w:t>
            </w:r>
            <w:r w:rsidR="00BD5746">
              <w:rPr>
                <w:rFonts w:ascii="Century Gothic" w:hAnsi="Century Gothic" w:cs="Calibri"/>
                <w:color w:val="000000"/>
                <w:sz w:val="18"/>
                <w:szCs w:val="18"/>
              </w:rPr>
              <w:t>6</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w:t>
            </w:r>
            <w:r w:rsidR="007953D7">
              <w:rPr>
                <w:rFonts w:ascii="Century Gothic" w:hAnsi="Century Gothic" w:cs="Calibri"/>
                <w:color w:val="000000"/>
                <w:sz w:val="18"/>
                <w:szCs w:val="18"/>
              </w:rPr>
              <w:t>5</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154646" w14:textId="77777777" w:rsidR="00572D76" w:rsidRPr="00F974B1" w:rsidRDefault="00572D76" w:rsidP="00225A55">
            <w:pPr>
              <w:jc w:val="center"/>
              <w:rPr>
                <w:rFonts w:ascii="Century Gothic" w:hAnsi="Century Gothic" w:cs="Calibri"/>
                <w:color w:val="FF0000"/>
                <w:sz w:val="18"/>
                <w:szCs w:val="18"/>
              </w:rPr>
            </w:pPr>
          </w:p>
        </w:tc>
        <w:tc>
          <w:tcPr>
            <w:tcW w:w="1200" w:type="dxa"/>
            <w:tcBorders>
              <w:left w:val="single" w:sz="8" w:space="0" w:color="auto"/>
              <w:bottom w:val="single" w:sz="8" w:space="0" w:color="auto"/>
              <w:right w:val="single" w:sz="8" w:space="0" w:color="auto"/>
            </w:tcBorders>
            <w:shd w:val="clear" w:color="auto" w:fill="auto"/>
            <w:noWrap/>
            <w:vAlign w:val="center"/>
            <w:hideMark/>
          </w:tcPr>
          <w:p w14:paraId="5935DC45" w14:textId="77777777" w:rsidR="00572D76" w:rsidRPr="00F974B1" w:rsidRDefault="00572D76" w:rsidP="00225A55">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left w:val="single" w:sz="8" w:space="0" w:color="auto"/>
              <w:bottom w:val="single" w:sz="8" w:space="0" w:color="auto"/>
              <w:right w:val="single" w:sz="8" w:space="0" w:color="auto"/>
            </w:tcBorders>
            <w:shd w:val="clear" w:color="auto" w:fill="auto"/>
            <w:noWrap/>
            <w:vAlign w:val="center"/>
            <w:hideMark/>
          </w:tcPr>
          <w:p w14:paraId="0250320A" w14:textId="7359B740"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w:t>
            </w:r>
            <w:r w:rsidR="00BC356D">
              <w:rPr>
                <w:rFonts w:ascii="Century Gothic" w:hAnsi="Century Gothic" w:cs="Calibri"/>
                <w:color w:val="000000"/>
                <w:sz w:val="18"/>
                <w:szCs w:val="18"/>
              </w:rPr>
              <w:t>5</w:t>
            </w:r>
          </w:p>
        </w:tc>
        <w:tc>
          <w:tcPr>
            <w:tcW w:w="1360" w:type="dxa"/>
            <w:tcBorders>
              <w:left w:val="single" w:sz="8" w:space="0" w:color="auto"/>
              <w:bottom w:val="single" w:sz="8" w:space="0" w:color="auto"/>
              <w:right w:val="single" w:sz="8" w:space="0" w:color="auto"/>
            </w:tcBorders>
            <w:shd w:val="clear" w:color="auto" w:fill="auto"/>
            <w:noWrap/>
            <w:vAlign w:val="center"/>
            <w:hideMark/>
          </w:tcPr>
          <w:p w14:paraId="599C5D7B" w14:textId="1BF8A8A9" w:rsidR="00572D76" w:rsidRPr="00F974B1" w:rsidRDefault="00572D76" w:rsidP="00225A55">
            <w:pPr>
              <w:jc w:val="center"/>
              <w:rPr>
                <w:rFonts w:ascii="Century Gothic" w:hAnsi="Century Gothic" w:cs="Calibri"/>
                <w:color w:val="000000"/>
                <w:sz w:val="18"/>
                <w:szCs w:val="18"/>
              </w:rPr>
            </w:pPr>
            <w:r>
              <w:rPr>
                <w:rFonts w:ascii="Century Gothic" w:hAnsi="Century Gothic" w:cs="Calibri"/>
                <w:color w:val="000000"/>
                <w:sz w:val="18"/>
                <w:szCs w:val="18"/>
              </w:rPr>
              <w:t>1</w:t>
            </w:r>
            <w:r w:rsidR="00225A55">
              <w:rPr>
                <w:rFonts w:ascii="Century Gothic" w:hAnsi="Century Gothic" w:cs="Calibri"/>
                <w:color w:val="000000"/>
                <w:sz w:val="18"/>
                <w:szCs w:val="18"/>
              </w:rPr>
              <w:t>5</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w:t>
            </w:r>
            <w:r w:rsidR="00BC356D">
              <w:rPr>
                <w:rFonts w:ascii="Century Gothic" w:hAnsi="Century Gothic" w:cs="Calibri"/>
                <w:color w:val="000000"/>
                <w:sz w:val="18"/>
                <w:szCs w:val="18"/>
              </w:rPr>
              <w:t>5</w:t>
            </w:r>
          </w:p>
        </w:tc>
        <w:tc>
          <w:tcPr>
            <w:tcW w:w="960" w:type="dxa"/>
            <w:tcBorders>
              <w:left w:val="single" w:sz="8" w:space="0" w:color="auto"/>
              <w:bottom w:val="single" w:sz="8" w:space="0" w:color="auto"/>
              <w:right w:val="single" w:sz="8" w:space="0" w:color="auto"/>
            </w:tcBorders>
            <w:shd w:val="clear" w:color="auto" w:fill="auto"/>
            <w:vAlign w:val="center"/>
            <w:hideMark/>
          </w:tcPr>
          <w:p w14:paraId="5EBB2C33" w14:textId="77777777" w:rsidR="00572D76" w:rsidRPr="00F974B1" w:rsidRDefault="00572D76" w:rsidP="00225A55">
            <w:pPr>
              <w:jc w:val="center"/>
              <w:rPr>
                <w:rFonts w:ascii="Century Gothic" w:hAnsi="Century Gothic" w:cs="Calibri"/>
                <w:color w:val="0070C0"/>
                <w:sz w:val="18"/>
                <w:szCs w:val="18"/>
              </w:rPr>
            </w:pPr>
          </w:p>
        </w:tc>
      </w:tr>
    </w:tbl>
    <w:p w14:paraId="04D9C465" w14:textId="77777777" w:rsidR="00F974B1" w:rsidRPr="00F974B1" w:rsidRDefault="00F974B1" w:rsidP="00F974B1"/>
    <w:p w14:paraId="14BBAA7B" w14:textId="77777777" w:rsidR="00177A71" w:rsidRDefault="00177A71" w:rsidP="00177A71">
      <w:pPr>
        <w:jc w:val="center"/>
        <w:rPr>
          <w:rFonts w:ascii="Century Gothic" w:hAnsi="Century Gothic"/>
          <w:sz w:val="18"/>
          <w:szCs w:val="18"/>
        </w:rPr>
      </w:pPr>
      <w:r w:rsidRPr="00F974B1">
        <w:rPr>
          <w:rFonts w:ascii="Century Gothic" w:hAnsi="Century Gothic"/>
          <w:color w:val="FF0000"/>
          <w:sz w:val="18"/>
          <w:szCs w:val="18"/>
        </w:rPr>
        <w:t xml:space="preserve">D - German guided departures </w:t>
      </w:r>
      <w:r w:rsidRPr="00F974B1">
        <w:rPr>
          <w:rFonts w:ascii="Century Gothic" w:hAnsi="Century Gothic"/>
          <w:sz w:val="18"/>
          <w:szCs w:val="18"/>
        </w:rPr>
        <w:t xml:space="preserve">/ </w:t>
      </w:r>
      <w:r w:rsidRPr="00F974B1">
        <w:rPr>
          <w:rFonts w:ascii="Century Gothic" w:hAnsi="Century Gothic"/>
          <w:color w:val="0070C0"/>
          <w:sz w:val="18"/>
          <w:szCs w:val="18"/>
        </w:rPr>
        <w:t>GD - Guaranteed departures</w:t>
      </w:r>
      <w:bookmarkStart w:id="4" w:name="_Itinerary:"/>
      <w:bookmarkEnd w:id="4"/>
    </w:p>
    <w:p w14:paraId="6D47335B" w14:textId="749DA71D" w:rsidR="00841863" w:rsidRDefault="00841863" w:rsidP="00841863">
      <w:pPr>
        <w:rPr>
          <w:rFonts w:ascii="Century Gothic" w:hAnsi="Century Gothic"/>
          <w:sz w:val="18"/>
          <w:szCs w:val="18"/>
        </w:rPr>
      </w:pPr>
    </w:p>
    <w:bookmarkEnd w:id="3"/>
    <w:p w14:paraId="78D3824D" w14:textId="77777777" w:rsidR="00EA29B8" w:rsidRPr="00F5469B" w:rsidRDefault="00EA29B8" w:rsidP="00EA29B8">
      <w:pPr>
        <w:pStyle w:val="Heading1"/>
        <w:jc w:val="center"/>
        <w:rPr>
          <w:sz w:val="22"/>
          <w:szCs w:val="18"/>
          <w:u w:val="none"/>
        </w:rPr>
      </w:pPr>
      <w:r w:rsidRPr="00F5469B">
        <w:rPr>
          <w:sz w:val="22"/>
          <w:szCs w:val="18"/>
          <w:u w:val="none"/>
        </w:rPr>
        <w:t>ITINERARY</w:t>
      </w:r>
    </w:p>
    <w:p w14:paraId="653AAA8C" w14:textId="77777777" w:rsidR="00EA29B8" w:rsidRPr="00F5469B" w:rsidRDefault="00EA29B8" w:rsidP="00EA29B8">
      <w:pPr>
        <w:tabs>
          <w:tab w:val="left" w:pos="3600"/>
        </w:tabs>
        <w:jc w:val="center"/>
        <w:rPr>
          <w:rFonts w:ascii="Century Gothic" w:hAnsi="Century Gothic"/>
          <w:sz w:val="18"/>
          <w:szCs w:val="20"/>
        </w:rPr>
      </w:pPr>
      <w:r w:rsidRPr="00F5469B">
        <w:rPr>
          <w:rFonts w:ascii="Century Gothic" w:hAnsi="Century Gothic"/>
          <w:b/>
          <w:sz w:val="18"/>
          <w:szCs w:val="20"/>
        </w:rPr>
        <w:t>B</w:t>
      </w:r>
      <w:r w:rsidRPr="00F5469B">
        <w:rPr>
          <w:rFonts w:ascii="Century Gothic" w:hAnsi="Century Gothic"/>
          <w:sz w:val="18"/>
          <w:szCs w:val="20"/>
        </w:rPr>
        <w:t xml:space="preserve"> = Breakfast       </w:t>
      </w:r>
      <w:r w:rsidRPr="00F5469B">
        <w:rPr>
          <w:rFonts w:ascii="Century Gothic" w:hAnsi="Century Gothic"/>
          <w:b/>
          <w:sz w:val="18"/>
          <w:szCs w:val="20"/>
        </w:rPr>
        <w:t xml:space="preserve">L </w:t>
      </w:r>
      <w:r w:rsidRPr="00F5469B">
        <w:rPr>
          <w:rFonts w:ascii="Century Gothic" w:hAnsi="Century Gothic"/>
          <w:sz w:val="18"/>
          <w:szCs w:val="20"/>
        </w:rPr>
        <w:t xml:space="preserve">= Lunch      </w:t>
      </w:r>
      <w:r w:rsidRPr="00F5469B">
        <w:rPr>
          <w:rFonts w:ascii="Century Gothic" w:hAnsi="Century Gothic"/>
          <w:b/>
          <w:sz w:val="18"/>
          <w:szCs w:val="20"/>
        </w:rPr>
        <w:t>D</w:t>
      </w:r>
      <w:r w:rsidRPr="00F5469B">
        <w:rPr>
          <w:rFonts w:ascii="Century Gothic" w:hAnsi="Century Gothic"/>
          <w:sz w:val="18"/>
          <w:szCs w:val="20"/>
        </w:rPr>
        <w:t xml:space="preserve"> = Dinner</w:t>
      </w:r>
    </w:p>
    <w:p w14:paraId="5EBA6B2B" w14:textId="1C482ED4" w:rsidR="009E783E" w:rsidRPr="00F5469B" w:rsidRDefault="009E783E" w:rsidP="009E783E">
      <w:pPr>
        <w:pStyle w:val="Heading2"/>
        <w:rPr>
          <w:sz w:val="20"/>
          <w:szCs w:val="20"/>
        </w:rPr>
      </w:pPr>
      <w:r w:rsidRPr="00A82DA5">
        <w:rPr>
          <w:sz w:val="20"/>
          <w:szCs w:val="20"/>
        </w:rPr>
        <w:t>DAY 1</w:t>
      </w:r>
      <w:r w:rsidR="00E4118D">
        <w:rPr>
          <w:sz w:val="20"/>
          <w:szCs w:val="20"/>
        </w:rPr>
        <w:t xml:space="preserve"> &amp; 2</w:t>
      </w:r>
      <w:r w:rsidRPr="00A82DA5">
        <w:rPr>
          <w:sz w:val="20"/>
          <w:szCs w:val="20"/>
        </w:rPr>
        <w:t xml:space="preserve">: </w:t>
      </w:r>
      <w:r w:rsidR="005D0D41">
        <w:rPr>
          <w:sz w:val="20"/>
          <w:szCs w:val="20"/>
        </w:rPr>
        <w:t>LIVINGSTONE</w:t>
      </w:r>
      <w:r w:rsidRPr="00A82DA5">
        <w:rPr>
          <w:sz w:val="20"/>
          <w:szCs w:val="20"/>
        </w:rPr>
        <w:t xml:space="preserve">, </w:t>
      </w:r>
      <w:r w:rsidR="005D0D41">
        <w:rPr>
          <w:sz w:val="20"/>
          <w:szCs w:val="20"/>
        </w:rPr>
        <w:t>ZAMBIA</w:t>
      </w:r>
      <w:r w:rsidRPr="00F5469B">
        <w:rPr>
          <w:sz w:val="20"/>
          <w:szCs w:val="20"/>
        </w:rPr>
        <w:tab/>
      </w:r>
      <w:r w:rsidRPr="00F5469B">
        <w:rPr>
          <w:sz w:val="20"/>
          <w:szCs w:val="20"/>
        </w:rPr>
        <w:tab/>
      </w:r>
      <w:r w:rsidRPr="00F5469B">
        <w:rPr>
          <w:sz w:val="20"/>
          <w:szCs w:val="20"/>
        </w:rPr>
        <w:tab/>
      </w:r>
      <w:r>
        <w:rPr>
          <w:sz w:val="20"/>
          <w:szCs w:val="20"/>
        </w:rPr>
        <w:t xml:space="preserve"> </w:t>
      </w:r>
      <w:r w:rsidR="00757572">
        <w:rPr>
          <w:sz w:val="20"/>
          <w:szCs w:val="20"/>
        </w:rPr>
        <w:tab/>
      </w:r>
      <w:r>
        <w:rPr>
          <w:sz w:val="20"/>
          <w:szCs w:val="20"/>
        </w:rPr>
        <w:t xml:space="preserve"> </w:t>
      </w:r>
      <w:r w:rsidR="006C4769">
        <w:rPr>
          <w:sz w:val="20"/>
          <w:szCs w:val="20"/>
        </w:rPr>
        <w:t xml:space="preserve">    B</w:t>
      </w:r>
    </w:p>
    <w:p w14:paraId="53E47E69" w14:textId="1D3F0C95" w:rsidR="009E783E" w:rsidRDefault="009E783E" w:rsidP="009E783E">
      <w:pPr>
        <w:jc w:val="both"/>
        <w:rPr>
          <w:rFonts w:ascii="Century Gothic" w:hAnsi="Century Gothic"/>
          <w:sz w:val="18"/>
          <w:szCs w:val="20"/>
        </w:rPr>
      </w:pPr>
      <w:r w:rsidRPr="00F5469B">
        <w:rPr>
          <w:rFonts w:ascii="Century Gothic" w:hAnsi="Century Gothic"/>
          <w:sz w:val="18"/>
          <w:szCs w:val="20"/>
        </w:rPr>
        <w:t xml:space="preserve">On arrival into </w:t>
      </w:r>
      <w:r w:rsidR="00465C09">
        <w:rPr>
          <w:rFonts w:ascii="Century Gothic" w:hAnsi="Century Gothic"/>
          <w:sz w:val="18"/>
          <w:szCs w:val="20"/>
        </w:rPr>
        <w:t>Livingstone</w:t>
      </w:r>
      <w:r w:rsidR="006F28B2">
        <w:rPr>
          <w:rFonts w:ascii="Century Gothic" w:hAnsi="Century Gothic"/>
          <w:sz w:val="18"/>
          <w:szCs w:val="20"/>
        </w:rPr>
        <w:t xml:space="preserve"> Intern</w:t>
      </w:r>
      <w:r w:rsidR="00E2079D">
        <w:rPr>
          <w:rFonts w:ascii="Century Gothic" w:hAnsi="Century Gothic"/>
          <w:sz w:val="18"/>
          <w:szCs w:val="20"/>
        </w:rPr>
        <w:t>ational</w:t>
      </w:r>
      <w:r w:rsidRPr="00F5469B">
        <w:rPr>
          <w:rFonts w:ascii="Century Gothic" w:hAnsi="Century Gothic"/>
          <w:sz w:val="18"/>
          <w:szCs w:val="20"/>
        </w:rPr>
        <w:t xml:space="preserve"> Airport, you will be met and transferred to your </w:t>
      </w:r>
      <w:r>
        <w:rPr>
          <w:rFonts w:ascii="Century Gothic" w:hAnsi="Century Gothic"/>
          <w:sz w:val="18"/>
          <w:szCs w:val="20"/>
        </w:rPr>
        <w:t>lodge</w:t>
      </w:r>
      <w:r w:rsidRPr="00F5469B">
        <w:rPr>
          <w:rFonts w:ascii="Century Gothic" w:hAnsi="Century Gothic"/>
          <w:sz w:val="18"/>
          <w:szCs w:val="20"/>
        </w:rPr>
        <w:t>.</w:t>
      </w:r>
      <w:r>
        <w:rPr>
          <w:rFonts w:ascii="Century Gothic" w:hAnsi="Century Gothic"/>
          <w:sz w:val="18"/>
          <w:szCs w:val="20"/>
        </w:rPr>
        <w:t xml:space="preserve"> </w:t>
      </w:r>
    </w:p>
    <w:p w14:paraId="16D27BCF" w14:textId="23E47936" w:rsidR="00E4118D" w:rsidRDefault="00E4118D" w:rsidP="009E783E">
      <w:pPr>
        <w:jc w:val="both"/>
        <w:rPr>
          <w:rFonts w:ascii="Century Gothic" w:hAnsi="Century Gothic"/>
          <w:sz w:val="18"/>
          <w:szCs w:val="20"/>
        </w:rPr>
      </w:pPr>
    </w:p>
    <w:p w14:paraId="0F0ACB43" w14:textId="35687AA8" w:rsidR="00E4118D" w:rsidRPr="00F5469B" w:rsidRDefault="00E4118D" w:rsidP="009E783E">
      <w:pPr>
        <w:jc w:val="both"/>
        <w:rPr>
          <w:rFonts w:ascii="Century Gothic" w:hAnsi="Century Gothic"/>
          <w:sz w:val="18"/>
          <w:szCs w:val="20"/>
        </w:rPr>
      </w:pPr>
      <w:r>
        <w:rPr>
          <w:rFonts w:ascii="Century Gothic" w:hAnsi="Century Gothic"/>
          <w:sz w:val="18"/>
          <w:szCs w:val="20"/>
        </w:rPr>
        <w:t>The next day</w:t>
      </w:r>
      <w:r w:rsidR="0056467A" w:rsidRPr="0056467A">
        <w:t xml:space="preserve"> </w:t>
      </w:r>
      <w:r w:rsidR="005F4CFD">
        <w:rPr>
          <w:rFonts w:ascii="Century Gothic" w:hAnsi="Century Gothic"/>
          <w:sz w:val="18"/>
          <w:szCs w:val="20"/>
        </w:rPr>
        <w:t>we continue</w:t>
      </w:r>
      <w:r w:rsidR="0056467A" w:rsidRPr="0056467A">
        <w:rPr>
          <w:rFonts w:ascii="Century Gothic" w:hAnsi="Century Gothic"/>
          <w:sz w:val="18"/>
          <w:szCs w:val="20"/>
        </w:rPr>
        <w:t xml:space="preserve"> our trip</w:t>
      </w:r>
      <w:r w:rsidR="005F4CFD">
        <w:rPr>
          <w:rFonts w:ascii="Century Gothic" w:hAnsi="Century Gothic"/>
          <w:sz w:val="18"/>
          <w:szCs w:val="20"/>
        </w:rPr>
        <w:t xml:space="preserve"> south</w:t>
      </w:r>
      <w:r w:rsidR="0056467A" w:rsidRPr="0056467A">
        <w:rPr>
          <w:rFonts w:ascii="Century Gothic" w:hAnsi="Century Gothic"/>
          <w:sz w:val="18"/>
          <w:szCs w:val="20"/>
        </w:rPr>
        <w:t xml:space="preserve"> </w:t>
      </w:r>
      <w:r w:rsidR="00640DF3">
        <w:rPr>
          <w:rFonts w:ascii="Century Gothic" w:hAnsi="Century Gothic"/>
          <w:sz w:val="18"/>
          <w:szCs w:val="20"/>
        </w:rPr>
        <w:t xml:space="preserve">to the </w:t>
      </w:r>
      <w:r w:rsidR="00E70EBE" w:rsidRPr="00E70EBE">
        <w:rPr>
          <w:rFonts w:ascii="Century Gothic" w:hAnsi="Century Gothic"/>
          <w:sz w:val="18"/>
          <w:szCs w:val="20"/>
        </w:rPr>
        <w:t xml:space="preserve">Victoria Falls, referred to by the Kololo tribe as Mosi oa Tunya, or "the Smoke that thunders," while taking in </w:t>
      </w:r>
      <w:r w:rsidR="00640DF3" w:rsidRPr="00E70EBE">
        <w:rPr>
          <w:rFonts w:ascii="Century Gothic" w:hAnsi="Century Gothic"/>
          <w:sz w:val="18"/>
          <w:szCs w:val="20"/>
        </w:rPr>
        <w:t>breath-taking</w:t>
      </w:r>
      <w:r w:rsidR="00E70EBE" w:rsidRPr="00E70EBE">
        <w:rPr>
          <w:rFonts w:ascii="Century Gothic" w:hAnsi="Century Gothic"/>
          <w:sz w:val="18"/>
          <w:szCs w:val="20"/>
        </w:rPr>
        <w:t xml:space="preserve"> views from the Zambian side. Cap off an incredible day with a serene sunset cruise along the mighty Zambezi River, basking in the warm afterglow and </w:t>
      </w:r>
      <w:r w:rsidR="00640DF3" w:rsidRPr="00E70EBE">
        <w:rPr>
          <w:rFonts w:ascii="Century Gothic" w:hAnsi="Century Gothic"/>
          <w:sz w:val="18"/>
          <w:szCs w:val="20"/>
        </w:rPr>
        <w:t>tranquillity</w:t>
      </w:r>
      <w:r w:rsidR="00E70EBE" w:rsidRPr="00E70EBE">
        <w:rPr>
          <w:rFonts w:ascii="Century Gothic" w:hAnsi="Century Gothic"/>
          <w:sz w:val="18"/>
          <w:szCs w:val="20"/>
        </w:rPr>
        <w:t xml:space="preserve"> of the African landscape.</w:t>
      </w:r>
    </w:p>
    <w:p w14:paraId="0D007D07" w14:textId="7374A209" w:rsidR="006114D4" w:rsidRDefault="006114D4" w:rsidP="006114D4">
      <w:pPr>
        <w:rPr>
          <w:rFonts w:ascii="Century Gothic" w:hAnsi="Century Gothic"/>
          <w:sz w:val="18"/>
          <w:szCs w:val="20"/>
        </w:rPr>
      </w:pPr>
    </w:p>
    <w:p w14:paraId="5C7933C5" w14:textId="77777777" w:rsidR="00D5300E" w:rsidRPr="00F5469B" w:rsidRDefault="00D5300E" w:rsidP="006114D4">
      <w:pPr>
        <w:rPr>
          <w:rFonts w:ascii="Century Gothic" w:hAnsi="Century Gothic"/>
          <w:sz w:val="18"/>
          <w:szCs w:val="20"/>
        </w:rPr>
      </w:pPr>
    </w:p>
    <w:p w14:paraId="66C92A71" w14:textId="78F7315F"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Accommodation:</w:t>
      </w:r>
      <w:r w:rsidRPr="000B54D8">
        <w:rPr>
          <w:rFonts w:ascii="Century Gothic" w:hAnsi="Century Gothic"/>
          <w:sz w:val="18"/>
          <w:szCs w:val="20"/>
        </w:rPr>
        <w:tab/>
      </w:r>
      <w:r w:rsidR="0046397B" w:rsidRPr="0046397B">
        <w:rPr>
          <w:rFonts w:ascii="Century Gothic" w:hAnsi="Century Gothic"/>
          <w:sz w:val="18"/>
          <w:szCs w:val="20"/>
        </w:rPr>
        <w:t>Radisson Blu Mosi-Oa-Tunya, Livingstone Resort</w:t>
      </w:r>
      <w:r w:rsidR="009E783E">
        <w:rPr>
          <w:rFonts w:ascii="Century Gothic" w:hAnsi="Century Gothic"/>
          <w:sz w:val="18"/>
          <w:szCs w:val="20"/>
        </w:rPr>
        <w:t xml:space="preserve"> </w:t>
      </w:r>
      <w:r w:rsidR="009E783E" w:rsidRPr="000B54D8">
        <w:rPr>
          <w:rFonts w:ascii="Century Gothic" w:hAnsi="Century Gothic"/>
          <w:sz w:val="18"/>
          <w:szCs w:val="20"/>
        </w:rPr>
        <w:t xml:space="preserve">or similar </w:t>
      </w:r>
      <w:r w:rsidRPr="000B54D8">
        <w:rPr>
          <w:rFonts w:ascii="Century Gothic" w:hAnsi="Century Gothic"/>
          <w:sz w:val="18"/>
          <w:szCs w:val="20"/>
        </w:rPr>
        <w:t>(</w:t>
      </w:r>
      <w:r w:rsidR="00C4769E">
        <w:rPr>
          <w:rFonts w:ascii="Century Gothic" w:hAnsi="Century Gothic"/>
          <w:sz w:val="18"/>
          <w:szCs w:val="20"/>
        </w:rPr>
        <w:t>suites</w:t>
      </w:r>
      <w:r w:rsidRPr="000B54D8">
        <w:rPr>
          <w:rFonts w:ascii="Century Gothic" w:hAnsi="Century Gothic"/>
          <w:sz w:val="18"/>
          <w:szCs w:val="20"/>
        </w:rPr>
        <w:t xml:space="preserve"> with en-suite bathrooms</w:t>
      </w:r>
      <w:r w:rsidR="00A2483E">
        <w:rPr>
          <w:rFonts w:ascii="Century Gothic" w:hAnsi="Century Gothic"/>
          <w:sz w:val="18"/>
          <w:szCs w:val="20"/>
        </w:rPr>
        <w:t>, restaurant, bar</w:t>
      </w:r>
      <w:r w:rsidR="003B6B1B">
        <w:rPr>
          <w:rFonts w:ascii="Century Gothic" w:hAnsi="Century Gothic"/>
          <w:sz w:val="18"/>
          <w:szCs w:val="20"/>
        </w:rPr>
        <w:t xml:space="preserve"> &amp; </w:t>
      </w:r>
      <w:r w:rsidRPr="000B54D8">
        <w:rPr>
          <w:rFonts w:ascii="Century Gothic" w:hAnsi="Century Gothic"/>
          <w:sz w:val="18"/>
          <w:szCs w:val="20"/>
        </w:rPr>
        <w:t>swimming pool)</w:t>
      </w:r>
      <w:r w:rsidRPr="000B54D8">
        <w:rPr>
          <w:rFonts w:ascii="Century Gothic" w:hAnsi="Century Gothic"/>
          <w:sz w:val="18"/>
          <w:szCs w:val="20"/>
        </w:rPr>
        <w:tab/>
      </w:r>
    </w:p>
    <w:p w14:paraId="57525789" w14:textId="588FB767" w:rsidR="00A44237" w:rsidRPr="000B54D8" w:rsidRDefault="00A44237" w:rsidP="00A44237">
      <w:pPr>
        <w:ind w:left="3060" w:hanging="3060"/>
        <w:rPr>
          <w:rFonts w:ascii="Century Gothic" w:hAnsi="Century Gothic"/>
          <w:b/>
          <w:sz w:val="18"/>
          <w:szCs w:val="18"/>
        </w:rPr>
      </w:pPr>
      <w:r w:rsidRPr="000B54D8">
        <w:rPr>
          <w:rFonts w:ascii="Century Gothic" w:hAnsi="Century Gothic"/>
          <w:b/>
          <w:sz w:val="18"/>
          <w:szCs w:val="18"/>
        </w:rPr>
        <w:t xml:space="preserve">Day </w:t>
      </w:r>
      <w:r w:rsidR="00A86572">
        <w:rPr>
          <w:rFonts w:ascii="Century Gothic" w:hAnsi="Century Gothic"/>
          <w:b/>
          <w:sz w:val="18"/>
          <w:szCs w:val="18"/>
        </w:rPr>
        <w:t>1</w:t>
      </w:r>
      <w:r w:rsidRPr="000B54D8">
        <w:rPr>
          <w:rFonts w:ascii="Century Gothic" w:hAnsi="Century Gothic"/>
          <w:b/>
          <w:sz w:val="18"/>
          <w:szCs w:val="18"/>
        </w:rPr>
        <w:t>:</w:t>
      </w:r>
    </w:p>
    <w:p w14:paraId="4E6E1408" w14:textId="77777777" w:rsidR="006114D4" w:rsidRPr="000B54D8" w:rsidRDefault="006114D4" w:rsidP="001514D0">
      <w:pPr>
        <w:rPr>
          <w:rFonts w:ascii="Century Gothic" w:hAnsi="Century Gothic"/>
          <w:b/>
          <w:sz w:val="18"/>
          <w:szCs w:val="20"/>
        </w:rPr>
      </w:pPr>
    </w:p>
    <w:p w14:paraId="70034EB8" w14:textId="77777777"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Lunch:</w:t>
      </w:r>
      <w:r w:rsidRPr="000B54D8">
        <w:rPr>
          <w:rFonts w:ascii="Century Gothic" w:hAnsi="Century Gothic"/>
          <w:b/>
          <w:sz w:val="18"/>
          <w:szCs w:val="20"/>
        </w:rPr>
        <w:tab/>
      </w:r>
      <w:r w:rsidRPr="000B54D8">
        <w:rPr>
          <w:rFonts w:ascii="Century Gothic" w:hAnsi="Century Gothic"/>
          <w:sz w:val="18"/>
          <w:szCs w:val="20"/>
        </w:rPr>
        <w:t>For your own account</w:t>
      </w:r>
    </w:p>
    <w:p w14:paraId="49EFE48D" w14:textId="0CF519AF" w:rsidR="006114D4" w:rsidRDefault="006114D4" w:rsidP="006114D4">
      <w:pPr>
        <w:ind w:left="3060" w:hanging="3060"/>
        <w:rPr>
          <w:rFonts w:ascii="Century Gothic" w:hAnsi="Century Gothic"/>
          <w:sz w:val="18"/>
          <w:szCs w:val="20"/>
        </w:rPr>
      </w:pPr>
      <w:r w:rsidRPr="000B54D8">
        <w:rPr>
          <w:rFonts w:ascii="Century Gothic" w:hAnsi="Century Gothic"/>
          <w:b/>
          <w:sz w:val="18"/>
          <w:szCs w:val="20"/>
        </w:rPr>
        <w:t>Dinner:</w:t>
      </w:r>
      <w:r w:rsidRPr="000B54D8">
        <w:rPr>
          <w:rFonts w:ascii="Century Gothic" w:hAnsi="Century Gothic"/>
          <w:sz w:val="18"/>
          <w:szCs w:val="20"/>
        </w:rPr>
        <w:tab/>
      </w:r>
      <w:r w:rsidR="006636C0" w:rsidRPr="000B54D8">
        <w:rPr>
          <w:rFonts w:ascii="Century Gothic" w:hAnsi="Century Gothic"/>
          <w:sz w:val="18"/>
          <w:szCs w:val="20"/>
        </w:rPr>
        <w:t>For your own account</w:t>
      </w:r>
    </w:p>
    <w:p w14:paraId="31E70C2B" w14:textId="07CA8CF0" w:rsidR="00A44237" w:rsidRDefault="00A44237" w:rsidP="006114D4">
      <w:pPr>
        <w:ind w:left="3060" w:hanging="3060"/>
        <w:rPr>
          <w:rFonts w:ascii="Century Gothic" w:hAnsi="Century Gothic"/>
          <w:sz w:val="18"/>
          <w:szCs w:val="20"/>
        </w:rPr>
      </w:pPr>
    </w:p>
    <w:p w14:paraId="533FB93A" w14:textId="07851972" w:rsidR="00A44237" w:rsidRDefault="00A44237" w:rsidP="00A44237">
      <w:pPr>
        <w:ind w:left="3060" w:hanging="3060"/>
        <w:rPr>
          <w:rFonts w:ascii="Century Gothic" w:hAnsi="Century Gothic"/>
          <w:b/>
          <w:sz w:val="18"/>
          <w:szCs w:val="18"/>
        </w:rPr>
      </w:pPr>
      <w:r w:rsidRPr="000B54D8">
        <w:rPr>
          <w:rFonts w:ascii="Century Gothic" w:hAnsi="Century Gothic"/>
          <w:b/>
          <w:sz w:val="18"/>
          <w:szCs w:val="18"/>
        </w:rPr>
        <w:t xml:space="preserve">Day </w:t>
      </w:r>
      <w:r w:rsidR="00A86572">
        <w:rPr>
          <w:rFonts w:ascii="Century Gothic" w:hAnsi="Century Gothic"/>
          <w:b/>
          <w:sz w:val="18"/>
          <w:szCs w:val="18"/>
        </w:rPr>
        <w:t>2</w:t>
      </w:r>
      <w:r w:rsidRPr="000B54D8">
        <w:rPr>
          <w:rFonts w:ascii="Century Gothic" w:hAnsi="Century Gothic"/>
          <w:b/>
          <w:sz w:val="18"/>
          <w:szCs w:val="18"/>
        </w:rPr>
        <w:t>:</w:t>
      </w:r>
    </w:p>
    <w:p w14:paraId="182DE7DC" w14:textId="77777777" w:rsidR="00C02FFC" w:rsidRPr="000B54D8" w:rsidRDefault="00C02FFC" w:rsidP="00A44237">
      <w:pPr>
        <w:ind w:left="3060" w:hanging="3060"/>
        <w:rPr>
          <w:rFonts w:ascii="Century Gothic" w:hAnsi="Century Gothic"/>
          <w:b/>
          <w:sz w:val="18"/>
          <w:szCs w:val="18"/>
        </w:rPr>
      </w:pPr>
    </w:p>
    <w:p w14:paraId="701A5B3B" w14:textId="208F2BC5" w:rsidR="00A86572" w:rsidRPr="000B54D8" w:rsidRDefault="00A86572" w:rsidP="00A86572">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sidR="00580DB9" w:rsidRPr="0046397B">
        <w:rPr>
          <w:rFonts w:ascii="Century Gothic" w:hAnsi="Century Gothic"/>
          <w:sz w:val="18"/>
          <w:szCs w:val="20"/>
        </w:rPr>
        <w:t>Radisson Blu Mosi-Oa-Tunya, Livingstone Resort</w:t>
      </w:r>
      <w:r w:rsidR="00580DB9">
        <w:rPr>
          <w:rFonts w:ascii="Century Gothic" w:hAnsi="Century Gothic"/>
          <w:sz w:val="18"/>
          <w:szCs w:val="20"/>
        </w:rPr>
        <w:t xml:space="preserve"> </w:t>
      </w:r>
      <w:r w:rsidRPr="000B54D8">
        <w:rPr>
          <w:rFonts w:ascii="Century Gothic" w:hAnsi="Century Gothic"/>
          <w:sz w:val="18"/>
          <w:szCs w:val="18"/>
        </w:rPr>
        <w:t>or similar</w:t>
      </w:r>
    </w:p>
    <w:p w14:paraId="1C18A1DE" w14:textId="77777777" w:rsidR="007906C2" w:rsidRDefault="00A86572" w:rsidP="007906C2">
      <w:pPr>
        <w:ind w:left="3060" w:hanging="3060"/>
        <w:rPr>
          <w:rFonts w:ascii="Century Gothic" w:hAnsi="Century Gothic"/>
          <w:sz w:val="18"/>
          <w:szCs w:val="20"/>
        </w:rPr>
      </w:pPr>
      <w:r w:rsidRPr="000B54D8">
        <w:rPr>
          <w:rFonts w:ascii="Century Gothic" w:hAnsi="Century Gothic"/>
          <w:b/>
          <w:sz w:val="18"/>
          <w:szCs w:val="18"/>
        </w:rPr>
        <w:t>Lunch:</w:t>
      </w:r>
      <w:r w:rsidRPr="000B54D8">
        <w:rPr>
          <w:rFonts w:ascii="Century Gothic" w:hAnsi="Century Gothic"/>
          <w:b/>
          <w:sz w:val="18"/>
          <w:szCs w:val="18"/>
        </w:rPr>
        <w:tab/>
      </w:r>
      <w:r w:rsidR="007906C2" w:rsidRPr="000B54D8">
        <w:rPr>
          <w:rFonts w:ascii="Century Gothic" w:hAnsi="Century Gothic"/>
          <w:sz w:val="18"/>
          <w:szCs w:val="20"/>
        </w:rPr>
        <w:t>For your own account</w:t>
      </w:r>
    </w:p>
    <w:p w14:paraId="0A4EA7AF" w14:textId="77777777" w:rsidR="007906C2" w:rsidRDefault="00A86572" w:rsidP="007906C2">
      <w:pPr>
        <w:ind w:left="3060" w:hanging="3060"/>
        <w:rPr>
          <w:rFonts w:ascii="Century Gothic" w:hAnsi="Century Gothic"/>
          <w:sz w:val="18"/>
          <w:szCs w:val="20"/>
        </w:rPr>
      </w:pPr>
      <w:r w:rsidRPr="000B54D8">
        <w:rPr>
          <w:rFonts w:ascii="Century Gothic" w:hAnsi="Century Gothic"/>
          <w:b/>
          <w:sz w:val="18"/>
          <w:szCs w:val="18"/>
        </w:rPr>
        <w:t>Dinner:</w:t>
      </w:r>
      <w:r w:rsidRPr="000B54D8">
        <w:rPr>
          <w:rFonts w:ascii="Century Gothic" w:hAnsi="Century Gothic"/>
          <w:sz w:val="18"/>
          <w:szCs w:val="18"/>
        </w:rPr>
        <w:tab/>
      </w:r>
      <w:r w:rsidR="007906C2" w:rsidRPr="000B54D8">
        <w:rPr>
          <w:rFonts w:ascii="Century Gothic" w:hAnsi="Century Gothic"/>
          <w:sz w:val="18"/>
          <w:szCs w:val="20"/>
        </w:rPr>
        <w:t>For your own account</w:t>
      </w:r>
    </w:p>
    <w:p w14:paraId="008D9953" w14:textId="068388EB" w:rsidR="00A44237" w:rsidRPr="000B54D8" w:rsidRDefault="00A44237" w:rsidP="006114D4">
      <w:pPr>
        <w:ind w:left="3060" w:hanging="3060"/>
        <w:rPr>
          <w:rFonts w:ascii="Century Gothic" w:hAnsi="Century Gothic"/>
          <w:sz w:val="18"/>
          <w:szCs w:val="20"/>
        </w:rPr>
      </w:pPr>
    </w:p>
    <w:p w14:paraId="131FCADE" w14:textId="77777777" w:rsidR="00D327AD" w:rsidRPr="000B54D8" w:rsidRDefault="00D327AD" w:rsidP="006114D4">
      <w:pPr>
        <w:ind w:left="3060" w:hanging="3060"/>
        <w:rPr>
          <w:rFonts w:ascii="Century Gothic" w:hAnsi="Century Gothic"/>
          <w:sz w:val="18"/>
          <w:szCs w:val="20"/>
        </w:rPr>
      </w:pPr>
    </w:p>
    <w:p w14:paraId="7BBC4F14" w14:textId="185825D4" w:rsidR="009A3EC9" w:rsidRPr="000B54D8" w:rsidRDefault="009A3EC9" w:rsidP="009A3EC9">
      <w:pPr>
        <w:pStyle w:val="Heading2"/>
        <w:rPr>
          <w:b w:val="0"/>
          <w:bCs w:val="0"/>
          <w:sz w:val="20"/>
          <w:szCs w:val="20"/>
        </w:rPr>
      </w:pPr>
      <w:r w:rsidRPr="000B54D8">
        <w:rPr>
          <w:sz w:val="20"/>
          <w:szCs w:val="20"/>
        </w:rPr>
        <w:t xml:space="preserve">DAY </w:t>
      </w:r>
      <w:r w:rsidR="00E4118D">
        <w:rPr>
          <w:sz w:val="20"/>
          <w:szCs w:val="20"/>
        </w:rPr>
        <w:t>3</w:t>
      </w:r>
      <w:r w:rsidRPr="000B54D8">
        <w:rPr>
          <w:sz w:val="20"/>
          <w:szCs w:val="20"/>
        </w:rPr>
        <w:t xml:space="preserve"> &amp; </w:t>
      </w:r>
      <w:r w:rsidR="00086928">
        <w:rPr>
          <w:sz w:val="20"/>
          <w:szCs w:val="20"/>
        </w:rPr>
        <w:t>4</w:t>
      </w:r>
      <w:r w:rsidRPr="000B54D8">
        <w:rPr>
          <w:sz w:val="20"/>
          <w:szCs w:val="20"/>
        </w:rPr>
        <w:t xml:space="preserve">: </w:t>
      </w:r>
      <w:r w:rsidR="009E4F7A">
        <w:rPr>
          <w:sz w:val="20"/>
          <w:szCs w:val="20"/>
        </w:rPr>
        <w:t>LIVINGSTONE, ZAMBIA</w:t>
      </w:r>
      <w:r>
        <w:rPr>
          <w:sz w:val="20"/>
          <w:szCs w:val="20"/>
        </w:rPr>
        <w:t xml:space="preserve"> </w:t>
      </w:r>
      <w:r w:rsidRPr="000B54D8">
        <w:rPr>
          <w:sz w:val="20"/>
          <w:szCs w:val="20"/>
        </w:rPr>
        <w:t xml:space="preserve">TO </w:t>
      </w:r>
      <w:r w:rsidR="00B25CE9">
        <w:rPr>
          <w:sz w:val="20"/>
          <w:szCs w:val="20"/>
        </w:rPr>
        <w:t>CHOBE</w:t>
      </w:r>
      <w:r w:rsidRPr="000B54D8">
        <w:rPr>
          <w:sz w:val="20"/>
          <w:szCs w:val="20"/>
        </w:rPr>
        <w:t>, BOTSWANA</w:t>
      </w:r>
      <w:r w:rsidRPr="000B54D8">
        <w:rPr>
          <w:sz w:val="20"/>
          <w:szCs w:val="20"/>
        </w:rPr>
        <w:tab/>
      </w:r>
      <w:r w:rsidRPr="000B54D8">
        <w:rPr>
          <w:sz w:val="20"/>
          <w:szCs w:val="20"/>
        </w:rPr>
        <w:tab/>
        <w:t xml:space="preserve">          </w:t>
      </w:r>
      <w:r w:rsidR="00757572">
        <w:rPr>
          <w:sz w:val="20"/>
          <w:szCs w:val="20"/>
        </w:rPr>
        <w:tab/>
        <w:t xml:space="preserve">   </w:t>
      </w:r>
      <w:r w:rsidR="00EC3790">
        <w:rPr>
          <w:sz w:val="20"/>
          <w:szCs w:val="20"/>
        </w:rPr>
        <w:t xml:space="preserve">   </w:t>
      </w:r>
      <w:r w:rsidR="00757572">
        <w:rPr>
          <w:sz w:val="20"/>
          <w:szCs w:val="20"/>
        </w:rPr>
        <w:t xml:space="preserve">  </w:t>
      </w:r>
      <w:r w:rsidRPr="000B54D8">
        <w:rPr>
          <w:sz w:val="20"/>
          <w:szCs w:val="20"/>
        </w:rPr>
        <w:t>B</w:t>
      </w:r>
      <w:r w:rsidRPr="000B54D8">
        <w:rPr>
          <w:bCs w:val="0"/>
          <w:sz w:val="20"/>
          <w:szCs w:val="20"/>
        </w:rPr>
        <w:t>LD, BLD</w:t>
      </w:r>
    </w:p>
    <w:p w14:paraId="1DBF38FE" w14:textId="50315FDC" w:rsidR="00A65A1E" w:rsidRDefault="00E10333" w:rsidP="009A3EC9">
      <w:pPr>
        <w:jc w:val="both"/>
        <w:rPr>
          <w:rFonts w:ascii="Century Gothic" w:hAnsi="Century Gothic"/>
          <w:sz w:val="18"/>
          <w:szCs w:val="18"/>
        </w:rPr>
      </w:pPr>
      <w:r w:rsidRPr="00E10333">
        <w:rPr>
          <w:rFonts w:ascii="Century Gothic" w:hAnsi="Century Gothic"/>
          <w:sz w:val="18"/>
          <w:szCs w:val="18"/>
        </w:rPr>
        <w:t xml:space="preserve">Our adventure begins with a hearty breakfast before we embark on the next leg of our journey. </w:t>
      </w:r>
      <w:r w:rsidR="00D12A4E">
        <w:rPr>
          <w:rFonts w:ascii="Century Gothic" w:hAnsi="Century Gothic"/>
          <w:sz w:val="18"/>
          <w:szCs w:val="18"/>
        </w:rPr>
        <w:t>W</w:t>
      </w:r>
      <w:r w:rsidRPr="00E10333">
        <w:rPr>
          <w:rFonts w:ascii="Century Gothic" w:hAnsi="Century Gothic"/>
          <w:sz w:val="18"/>
          <w:szCs w:val="18"/>
        </w:rPr>
        <w:t xml:space="preserve">e'll make our way </w:t>
      </w:r>
      <w:r w:rsidR="00AD5320">
        <w:rPr>
          <w:rFonts w:ascii="Century Gothic" w:hAnsi="Century Gothic"/>
          <w:sz w:val="18"/>
          <w:szCs w:val="18"/>
        </w:rPr>
        <w:t>across</w:t>
      </w:r>
      <w:r w:rsidRPr="00E10333">
        <w:rPr>
          <w:rFonts w:ascii="Century Gothic" w:hAnsi="Century Gothic"/>
          <w:sz w:val="18"/>
          <w:szCs w:val="18"/>
        </w:rPr>
        <w:t xml:space="preserve"> the border</w:t>
      </w:r>
      <w:r w:rsidR="00AD5320">
        <w:rPr>
          <w:rFonts w:ascii="Century Gothic" w:hAnsi="Century Gothic"/>
          <w:sz w:val="18"/>
          <w:szCs w:val="18"/>
        </w:rPr>
        <w:t xml:space="preserve"> into Botswana</w:t>
      </w:r>
      <w:r w:rsidRPr="00E10333">
        <w:rPr>
          <w:rFonts w:ascii="Century Gothic" w:hAnsi="Century Gothic"/>
          <w:sz w:val="18"/>
          <w:szCs w:val="18"/>
        </w:rPr>
        <w:t xml:space="preserve"> </w:t>
      </w:r>
      <w:r w:rsidR="00AD5320">
        <w:rPr>
          <w:rFonts w:ascii="Century Gothic" w:hAnsi="Century Gothic"/>
          <w:sz w:val="18"/>
          <w:szCs w:val="18"/>
        </w:rPr>
        <w:t xml:space="preserve">through the </w:t>
      </w:r>
      <w:r w:rsidRPr="00E10333">
        <w:rPr>
          <w:rFonts w:ascii="Century Gothic" w:hAnsi="Century Gothic"/>
          <w:sz w:val="18"/>
          <w:szCs w:val="18"/>
        </w:rPr>
        <w:t>town of Kasane</w:t>
      </w:r>
      <w:r w:rsidR="00D12A4E">
        <w:rPr>
          <w:rFonts w:ascii="Century Gothic" w:hAnsi="Century Gothic"/>
          <w:sz w:val="18"/>
          <w:szCs w:val="18"/>
        </w:rPr>
        <w:t xml:space="preserve"> onto </w:t>
      </w:r>
      <w:r w:rsidR="005F70B1">
        <w:rPr>
          <w:rFonts w:ascii="Century Gothic" w:hAnsi="Century Gothic"/>
          <w:sz w:val="18"/>
          <w:szCs w:val="18"/>
        </w:rPr>
        <w:t xml:space="preserve">our lodge in </w:t>
      </w:r>
      <w:r w:rsidR="00D12A4E">
        <w:rPr>
          <w:rFonts w:ascii="Century Gothic" w:hAnsi="Century Gothic"/>
          <w:sz w:val="18"/>
          <w:szCs w:val="18"/>
        </w:rPr>
        <w:t>the G</w:t>
      </w:r>
      <w:r w:rsidR="00887DE8" w:rsidRPr="00887DE8">
        <w:rPr>
          <w:rFonts w:ascii="Century Gothic" w:hAnsi="Century Gothic"/>
          <w:sz w:val="18"/>
          <w:szCs w:val="18"/>
        </w:rPr>
        <w:t>reater Chobe region, one of the most biodiverse and wildlife-rich areas in Africa. Here, we'll be staying in a comfortable lodge that offers the perfect blend of luxury and adventure. Once we arrive, you'll have the option to take a sunset game drive, where you'll have the chance to spot some of the region's most iconic animals, including elephants, lions, giraffes, and more.</w:t>
      </w:r>
    </w:p>
    <w:p w14:paraId="71EF21A4" w14:textId="77777777" w:rsidR="00E10333" w:rsidRDefault="00E10333" w:rsidP="009A3EC9">
      <w:pPr>
        <w:jc w:val="both"/>
        <w:rPr>
          <w:rFonts w:ascii="Century Gothic" w:hAnsi="Century Gothic"/>
          <w:sz w:val="18"/>
          <w:szCs w:val="18"/>
        </w:rPr>
      </w:pPr>
    </w:p>
    <w:p w14:paraId="55242521" w14:textId="3C930EF1" w:rsidR="00A65A1E" w:rsidRDefault="00A65A1E" w:rsidP="009A3EC9">
      <w:pPr>
        <w:jc w:val="both"/>
        <w:rPr>
          <w:rFonts w:ascii="Century Gothic" w:hAnsi="Century Gothic"/>
          <w:sz w:val="18"/>
          <w:szCs w:val="18"/>
        </w:rPr>
      </w:pPr>
      <w:r>
        <w:rPr>
          <w:rFonts w:ascii="Century Gothic" w:hAnsi="Century Gothic"/>
          <w:sz w:val="18"/>
          <w:szCs w:val="18"/>
        </w:rPr>
        <w:t>Th</w:t>
      </w:r>
      <w:r w:rsidR="00E7065D">
        <w:rPr>
          <w:rFonts w:ascii="Century Gothic" w:hAnsi="Century Gothic"/>
          <w:sz w:val="18"/>
          <w:szCs w:val="18"/>
        </w:rPr>
        <w:t>e next</w:t>
      </w:r>
      <w:r>
        <w:rPr>
          <w:rFonts w:ascii="Century Gothic" w:hAnsi="Century Gothic"/>
          <w:sz w:val="18"/>
          <w:szCs w:val="18"/>
        </w:rPr>
        <w:t xml:space="preserve"> </w:t>
      </w:r>
      <w:r w:rsidR="00496E48">
        <w:rPr>
          <w:rFonts w:ascii="Century Gothic" w:hAnsi="Century Gothic"/>
          <w:sz w:val="18"/>
          <w:szCs w:val="18"/>
        </w:rPr>
        <w:t>morning</w:t>
      </w:r>
      <w:r w:rsidR="000A5592" w:rsidRPr="000A5592">
        <w:rPr>
          <w:rFonts w:ascii="Century Gothic" w:hAnsi="Century Gothic"/>
          <w:sz w:val="18"/>
          <w:szCs w:val="18"/>
        </w:rPr>
        <w:t xml:space="preserve"> is spent on the concession, in search of African wildlife</w:t>
      </w:r>
      <w:r w:rsidR="003457D1">
        <w:rPr>
          <w:rFonts w:ascii="Century Gothic" w:hAnsi="Century Gothic"/>
          <w:sz w:val="18"/>
          <w:szCs w:val="18"/>
        </w:rPr>
        <w:t xml:space="preserve">. </w:t>
      </w:r>
      <w:r w:rsidR="0062370D" w:rsidRPr="0056467A">
        <w:rPr>
          <w:rFonts w:ascii="Century Gothic" w:hAnsi="Century Gothic"/>
          <w:sz w:val="18"/>
          <w:szCs w:val="20"/>
        </w:rPr>
        <w:t>In the afternoon we</w:t>
      </w:r>
      <w:r w:rsidR="0062370D">
        <w:rPr>
          <w:rFonts w:ascii="Century Gothic" w:hAnsi="Century Gothic"/>
          <w:sz w:val="18"/>
          <w:szCs w:val="20"/>
        </w:rPr>
        <w:t xml:space="preserve"> enjoy a</w:t>
      </w:r>
      <w:r w:rsidR="0062370D" w:rsidRPr="0056467A">
        <w:rPr>
          <w:rFonts w:ascii="Century Gothic" w:hAnsi="Century Gothic"/>
          <w:sz w:val="18"/>
          <w:szCs w:val="20"/>
        </w:rPr>
        <w:t xml:space="preserve"> relaxing sunset cruise </w:t>
      </w:r>
      <w:r w:rsidR="00422D83" w:rsidRPr="00422D83">
        <w:rPr>
          <w:rFonts w:ascii="Century Gothic" w:hAnsi="Century Gothic"/>
          <w:sz w:val="18"/>
          <w:szCs w:val="18"/>
        </w:rPr>
        <w:t>along the Chobe Rive</w:t>
      </w:r>
      <w:r w:rsidR="002113C8">
        <w:rPr>
          <w:rFonts w:ascii="Century Gothic" w:hAnsi="Century Gothic"/>
          <w:sz w:val="18"/>
          <w:szCs w:val="18"/>
        </w:rPr>
        <w:t>r.</w:t>
      </w:r>
    </w:p>
    <w:p w14:paraId="7253D0E4" w14:textId="1481A5C1" w:rsidR="009A3EC9" w:rsidRDefault="009A3EC9" w:rsidP="009A3EC9">
      <w:pPr>
        <w:jc w:val="both"/>
        <w:rPr>
          <w:rFonts w:ascii="Century Gothic" w:hAnsi="Century Gothic"/>
          <w:sz w:val="18"/>
          <w:szCs w:val="18"/>
        </w:rPr>
      </w:pPr>
    </w:p>
    <w:p w14:paraId="4CC09862" w14:textId="046CB12A" w:rsidR="009A3EC9" w:rsidRPr="000B54D8" w:rsidRDefault="009A3EC9" w:rsidP="009A3EC9">
      <w:pPr>
        <w:ind w:left="3060" w:hanging="3060"/>
        <w:rPr>
          <w:rFonts w:ascii="Century Gothic" w:hAnsi="Century Gothic"/>
          <w:sz w:val="18"/>
          <w:szCs w:val="18"/>
        </w:rPr>
      </w:pPr>
      <w:r w:rsidRPr="000B54D8">
        <w:rPr>
          <w:rFonts w:ascii="Century Gothic" w:hAnsi="Century Gothic"/>
          <w:b/>
          <w:sz w:val="18"/>
          <w:szCs w:val="18"/>
        </w:rPr>
        <w:t>Distance:</w:t>
      </w:r>
      <w:r w:rsidRPr="000B54D8">
        <w:rPr>
          <w:rFonts w:ascii="Century Gothic" w:hAnsi="Century Gothic"/>
          <w:b/>
          <w:sz w:val="18"/>
          <w:szCs w:val="18"/>
        </w:rPr>
        <w:tab/>
      </w:r>
      <w:r w:rsidR="004A18F7">
        <w:rPr>
          <w:rFonts w:ascii="Century Gothic" w:hAnsi="Century Gothic"/>
          <w:sz w:val="18"/>
          <w:szCs w:val="18"/>
        </w:rPr>
        <w:t>85</w:t>
      </w:r>
      <w:r w:rsidRPr="000B54D8">
        <w:rPr>
          <w:rFonts w:ascii="Century Gothic" w:hAnsi="Century Gothic"/>
          <w:sz w:val="18"/>
          <w:szCs w:val="18"/>
        </w:rPr>
        <w:t xml:space="preserve"> km</w:t>
      </w:r>
      <w:r w:rsidRPr="000B54D8">
        <w:rPr>
          <w:rFonts w:ascii="Century Gothic" w:hAnsi="Century Gothic"/>
          <w:b/>
          <w:sz w:val="18"/>
          <w:szCs w:val="18"/>
        </w:rPr>
        <w:tab/>
      </w:r>
      <w:r w:rsidRPr="000B54D8">
        <w:rPr>
          <w:rFonts w:ascii="Century Gothic" w:hAnsi="Century Gothic"/>
          <w:b/>
          <w:sz w:val="18"/>
          <w:szCs w:val="18"/>
        </w:rPr>
        <w:tab/>
      </w:r>
      <w:r w:rsidRPr="000B54D8">
        <w:rPr>
          <w:rFonts w:ascii="Century Gothic" w:hAnsi="Century Gothic"/>
          <w:b/>
          <w:sz w:val="18"/>
          <w:szCs w:val="18"/>
        </w:rPr>
        <w:tab/>
      </w:r>
      <w:r w:rsidR="00D5300E">
        <w:rPr>
          <w:rFonts w:ascii="Century Gothic" w:hAnsi="Century Gothic"/>
          <w:b/>
          <w:sz w:val="18"/>
          <w:szCs w:val="18"/>
        </w:rPr>
        <w:tab/>
      </w:r>
      <w:r w:rsidR="00D5300E">
        <w:rPr>
          <w:rFonts w:ascii="Century Gothic" w:hAnsi="Century Gothic"/>
          <w:b/>
          <w:sz w:val="18"/>
          <w:szCs w:val="18"/>
        </w:rPr>
        <w:tab/>
      </w:r>
      <w:r w:rsidRPr="000B54D8">
        <w:rPr>
          <w:rFonts w:ascii="Century Gothic" w:hAnsi="Century Gothic"/>
          <w:b/>
          <w:sz w:val="18"/>
          <w:szCs w:val="18"/>
        </w:rPr>
        <w:t>Departure:</w:t>
      </w:r>
      <w:r w:rsidRPr="000B54D8">
        <w:rPr>
          <w:rFonts w:ascii="Century Gothic" w:hAnsi="Century Gothic"/>
          <w:b/>
          <w:sz w:val="18"/>
          <w:szCs w:val="18"/>
        </w:rPr>
        <w:tab/>
      </w:r>
      <w:r>
        <w:rPr>
          <w:rFonts w:ascii="Century Gothic" w:hAnsi="Century Gothic"/>
          <w:sz w:val="18"/>
          <w:szCs w:val="18"/>
        </w:rPr>
        <w:t>9</w:t>
      </w:r>
      <w:r w:rsidRPr="000B54D8">
        <w:rPr>
          <w:rFonts w:ascii="Century Gothic" w:hAnsi="Century Gothic"/>
          <w:sz w:val="18"/>
          <w:szCs w:val="18"/>
        </w:rPr>
        <w:t>h00</w:t>
      </w:r>
    </w:p>
    <w:p w14:paraId="3724181A" w14:textId="77777777" w:rsidR="006114D4" w:rsidRPr="000B54D8" w:rsidRDefault="006114D4" w:rsidP="00F919B4">
      <w:pPr>
        <w:rPr>
          <w:rFonts w:ascii="Century Gothic" w:hAnsi="Century Gothic"/>
          <w:b/>
          <w:sz w:val="18"/>
          <w:szCs w:val="18"/>
        </w:rPr>
      </w:pPr>
    </w:p>
    <w:p w14:paraId="7EBD5F3B" w14:textId="50C5FB90" w:rsidR="001514D0" w:rsidRPr="000B54D8" w:rsidRDefault="001514D0" w:rsidP="001514D0">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sz w:val="18"/>
          <w:szCs w:val="18"/>
        </w:rPr>
        <w:tab/>
      </w:r>
      <w:r w:rsidR="0091570E">
        <w:rPr>
          <w:rFonts w:ascii="Century Gothic" w:hAnsi="Century Gothic"/>
          <w:sz w:val="18"/>
          <w:szCs w:val="20"/>
        </w:rPr>
        <w:t>Camp Kuzuma</w:t>
      </w:r>
      <w:r w:rsidR="006B3182" w:rsidRPr="000B54D8">
        <w:rPr>
          <w:rFonts w:ascii="Century Gothic" w:hAnsi="Century Gothic"/>
          <w:sz w:val="18"/>
          <w:szCs w:val="18"/>
        </w:rPr>
        <w:t xml:space="preserve"> </w:t>
      </w:r>
      <w:r w:rsidRPr="000B54D8">
        <w:rPr>
          <w:rFonts w:ascii="Century Gothic" w:hAnsi="Century Gothic"/>
          <w:sz w:val="18"/>
          <w:szCs w:val="18"/>
        </w:rPr>
        <w:t>or similar (rooms with en-suite bathrooms, swimming pool</w:t>
      </w:r>
      <w:r w:rsidR="00B353F0">
        <w:rPr>
          <w:rFonts w:ascii="Century Gothic" w:hAnsi="Century Gothic"/>
          <w:sz w:val="18"/>
          <w:szCs w:val="18"/>
        </w:rPr>
        <w:t xml:space="preserve"> and</w:t>
      </w:r>
      <w:r w:rsidRPr="000B54D8">
        <w:rPr>
          <w:rFonts w:ascii="Century Gothic" w:hAnsi="Century Gothic"/>
          <w:sz w:val="18"/>
          <w:szCs w:val="18"/>
        </w:rPr>
        <w:t xml:space="preserve"> bar)</w:t>
      </w:r>
    </w:p>
    <w:p w14:paraId="05F874BB" w14:textId="77777777" w:rsidR="009E0106" w:rsidRPr="000B54D8" w:rsidRDefault="009E0106" w:rsidP="009E0106">
      <w:pPr>
        <w:ind w:left="3060" w:hanging="3060"/>
        <w:rPr>
          <w:rFonts w:ascii="Century Gothic" w:hAnsi="Century Gothic"/>
          <w:b/>
          <w:sz w:val="18"/>
          <w:szCs w:val="18"/>
        </w:rPr>
      </w:pPr>
      <w:r w:rsidRPr="000B54D8">
        <w:rPr>
          <w:rFonts w:ascii="Century Gothic" w:hAnsi="Century Gothic"/>
          <w:b/>
          <w:sz w:val="18"/>
          <w:szCs w:val="18"/>
        </w:rPr>
        <w:t xml:space="preserve">Day </w:t>
      </w:r>
      <w:r>
        <w:rPr>
          <w:rFonts w:ascii="Century Gothic" w:hAnsi="Century Gothic"/>
          <w:b/>
          <w:sz w:val="18"/>
          <w:szCs w:val="18"/>
        </w:rPr>
        <w:t>3</w:t>
      </w:r>
      <w:r w:rsidRPr="000B54D8">
        <w:rPr>
          <w:rFonts w:ascii="Century Gothic" w:hAnsi="Century Gothic"/>
          <w:b/>
          <w:sz w:val="18"/>
          <w:szCs w:val="18"/>
        </w:rPr>
        <w:t>:</w:t>
      </w:r>
    </w:p>
    <w:p w14:paraId="41FB46B5" w14:textId="206DC798" w:rsidR="001514D0" w:rsidRPr="000B54D8" w:rsidRDefault="001514D0" w:rsidP="001514D0">
      <w:pPr>
        <w:ind w:left="3060" w:hanging="3060"/>
        <w:rPr>
          <w:rFonts w:ascii="Century Gothic" w:hAnsi="Century Gothic"/>
          <w:sz w:val="18"/>
          <w:szCs w:val="18"/>
        </w:rPr>
      </w:pPr>
    </w:p>
    <w:p w14:paraId="5FD4535C" w14:textId="7A9DD50B" w:rsidR="00AB2B1B"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6636C0">
        <w:rPr>
          <w:rFonts w:ascii="Century Gothic" w:hAnsi="Century Gothic"/>
          <w:sz w:val="18"/>
          <w:szCs w:val="20"/>
        </w:rPr>
        <w:t xml:space="preserve">At </w:t>
      </w:r>
      <w:r w:rsidR="00014DC5" w:rsidRPr="0046397B">
        <w:rPr>
          <w:rFonts w:ascii="Century Gothic" w:hAnsi="Century Gothic"/>
          <w:sz w:val="18"/>
          <w:szCs w:val="20"/>
        </w:rPr>
        <w:t>Radisson Blu Mosi-Oa-Tunya, Livingstone Resort</w:t>
      </w:r>
      <w:r w:rsidR="00014DC5">
        <w:rPr>
          <w:rFonts w:ascii="Century Gothic" w:hAnsi="Century Gothic"/>
          <w:sz w:val="18"/>
          <w:szCs w:val="20"/>
        </w:rPr>
        <w:t xml:space="preserve"> </w:t>
      </w:r>
      <w:r w:rsidR="006636C0">
        <w:rPr>
          <w:rFonts w:ascii="Century Gothic" w:hAnsi="Century Gothic"/>
          <w:sz w:val="18"/>
          <w:szCs w:val="20"/>
        </w:rPr>
        <w:t>or similar</w:t>
      </w:r>
    </w:p>
    <w:p w14:paraId="0444A6B8" w14:textId="71B65241" w:rsidR="007211D3" w:rsidRPr="000B54D8" w:rsidRDefault="006114D4" w:rsidP="007211D3">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617AFF" w:rsidRPr="00617AFF">
        <w:rPr>
          <w:rFonts w:ascii="Century Gothic" w:hAnsi="Century Gothic"/>
          <w:bCs/>
          <w:sz w:val="18"/>
          <w:szCs w:val="18"/>
        </w:rPr>
        <w:t>At</w:t>
      </w:r>
      <w:r w:rsidR="00617AFF">
        <w:rPr>
          <w:rFonts w:ascii="Century Gothic" w:hAnsi="Century Gothic"/>
          <w:b/>
          <w:sz w:val="18"/>
          <w:szCs w:val="18"/>
        </w:rPr>
        <w:t xml:space="preserve">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7211D3" w:rsidRPr="000B54D8">
        <w:rPr>
          <w:rFonts w:ascii="Century Gothic" w:hAnsi="Century Gothic"/>
          <w:sz w:val="18"/>
          <w:szCs w:val="18"/>
        </w:rPr>
        <w:t>or similar</w:t>
      </w:r>
    </w:p>
    <w:p w14:paraId="58396CBD" w14:textId="0028C20D" w:rsidR="006114D4"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009A3EC9" w:rsidRPr="000B54D8">
        <w:rPr>
          <w:rFonts w:ascii="Century Gothic" w:hAnsi="Century Gothic"/>
          <w:sz w:val="18"/>
          <w:szCs w:val="18"/>
        </w:rPr>
        <w:t xml:space="preserve">At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9A3EC9" w:rsidRPr="000B54D8">
        <w:rPr>
          <w:rFonts w:ascii="Century Gothic" w:hAnsi="Century Gothic"/>
          <w:sz w:val="18"/>
          <w:szCs w:val="18"/>
        </w:rPr>
        <w:t>or similar</w:t>
      </w:r>
    </w:p>
    <w:p w14:paraId="2E0D6AE6" w14:textId="0B26DAFF" w:rsidR="004A2A41" w:rsidRDefault="004A2A41" w:rsidP="006114D4">
      <w:pPr>
        <w:ind w:left="3060" w:hanging="3060"/>
        <w:rPr>
          <w:rFonts w:ascii="Century Gothic" w:hAnsi="Century Gothic"/>
          <w:sz w:val="18"/>
          <w:szCs w:val="18"/>
        </w:rPr>
      </w:pPr>
    </w:p>
    <w:p w14:paraId="22CD8A0D" w14:textId="0CE6E421" w:rsidR="00A04663" w:rsidRDefault="00A04663" w:rsidP="00A04663">
      <w:pPr>
        <w:ind w:left="3060" w:hanging="3060"/>
        <w:rPr>
          <w:rFonts w:ascii="Century Gothic" w:hAnsi="Century Gothic"/>
          <w:b/>
          <w:sz w:val="18"/>
          <w:szCs w:val="18"/>
        </w:rPr>
      </w:pPr>
      <w:r w:rsidRPr="000B54D8">
        <w:rPr>
          <w:rFonts w:ascii="Century Gothic" w:hAnsi="Century Gothic"/>
          <w:b/>
          <w:sz w:val="18"/>
          <w:szCs w:val="18"/>
        </w:rPr>
        <w:t xml:space="preserve">Day </w:t>
      </w:r>
      <w:r w:rsidR="009E0106">
        <w:rPr>
          <w:rFonts w:ascii="Century Gothic" w:hAnsi="Century Gothic"/>
          <w:b/>
          <w:sz w:val="18"/>
          <w:szCs w:val="18"/>
        </w:rPr>
        <w:t>4</w:t>
      </w:r>
      <w:r w:rsidRPr="000B54D8">
        <w:rPr>
          <w:rFonts w:ascii="Century Gothic" w:hAnsi="Century Gothic"/>
          <w:b/>
          <w:sz w:val="18"/>
          <w:szCs w:val="18"/>
        </w:rPr>
        <w:t>:</w:t>
      </w:r>
    </w:p>
    <w:p w14:paraId="10CA805D" w14:textId="77777777" w:rsidR="009E0106" w:rsidRPr="000B54D8" w:rsidRDefault="009E0106" w:rsidP="00A04663">
      <w:pPr>
        <w:ind w:left="3060" w:hanging="3060"/>
        <w:rPr>
          <w:rFonts w:ascii="Century Gothic" w:hAnsi="Century Gothic"/>
          <w:b/>
          <w:sz w:val="18"/>
          <w:szCs w:val="18"/>
        </w:rPr>
      </w:pPr>
    </w:p>
    <w:p w14:paraId="4235EA5E" w14:textId="128707B8"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Pr="000B54D8">
        <w:rPr>
          <w:rFonts w:ascii="Century Gothic" w:hAnsi="Century Gothic"/>
          <w:sz w:val="18"/>
          <w:szCs w:val="18"/>
        </w:rPr>
        <w:t>or similar</w:t>
      </w:r>
    </w:p>
    <w:p w14:paraId="7314346F" w14:textId="77777777" w:rsidR="009221E4" w:rsidRPr="000B54D8" w:rsidRDefault="00A04663" w:rsidP="009221E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9221E4" w:rsidRPr="000B54D8">
        <w:rPr>
          <w:rFonts w:ascii="Century Gothic" w:hAnsi="Century Gothic"/>
          <w:sz w:val="18"/>
          <w:szCs w:val="18"/>
        </w:rPr>
        <w:t xml:space="preserve">At </w:t>
      </w:r>
      <w:r w:rsidR="009221E4">
        <w:rPr>
          <w:rFonts w:ascii="Century Gothic" w:hAnsi="Century Gothic"/>
          <w:sz w:val="18"/>
          <w:szCs w:val="20"/>
        </w:rPr>
        <w:t>Camp Kuzuma</w:t>
      </w:r>
      <w:r w:rsidR="009221E4" w:rsidRPr="000B54D8">
        <w:rPr>
          <w:rFonts w:ascii="Century Gothic" w:hAnsi="Century Gothic"/>
          <w:sz w:val="18"/>
          <w:szCs w:val="18"/>
        </w:rPr>
        <w:t xml:space="preserve"> or similar</w:t>
      </w:r>
    </w:p>
    <w:p w14:paraId="6CAC2327" w14:textId="4A66085B"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 xml:space="preserve">At </w:t>
      </w:r>
      <w:r w:rsidR="007875E2">
        <w:rPr>
          <w:rFonts w:ascii="Century Gothic" w:hAnsi="Century Gothic"/>
          <w:sz w:val="18"/>
          <w:szCs w:val="20"/>
        </w:rPr>
        <w:t>Camp Kuzuma</w:t>
      </w:r>
      <w:r w:rsidR="007875E2" w:rsidRPr="000B54D8">
        <w:rPr>
          <w:rFonts w:ascii="Century Gothic" w:hAnsi="Century Gothic"/>
          <w:sz w:val="18"/>
          <w:szCs w:val="18"/>
        </w:rPr>
        <w:t xml:space="preserve"> </w:t>
      </w:r>
      <w:r w:rsidRPr="000B54D8">
        <w:rPr>
          <w:rFonts w:ascii="Century Gothic" w:hAnsi="Century Gothic"/>
          <w:sz w:val="18"/>
          <w:szCs w:val="18"/>
        </w:rPr>
        <w:t>or similar</w:t>
      </w:r>
    </w:p>
    <w:p w14:paraId="53CAC408" w14:textId="5CBD2E50" w:rsidR="004A2A41" w:rsidRDefault="004A2A41" w:rsidP="006114D4">
      <w:pPr>
        <w:ind w:left="3060" w:hanging="3060"/>
        <w:rPr>
          <w:rFonts w:ascii="Century Gothic" w:hAnsi="Century Gothic"/>
          <w:sz w:val="18"/>
          <w:szCs w:val="18"/>
        </w:rPr>
      </w:pPr>
    </w:p>
    <w:p w14:paraId="17A4F958" w14:textId="027CF736" w:rsidR="004972D4" w:rsidRPr="000B54D8" w:rsidRDefault="004972D4" w:rsidP="004972D4">
      <w:pPr>
        <w:pStyle w:val="Heading2"/>
        <w:rPr>
          <w:bCs w:val="0"/>
          <w:sz w:val="20"/>
          <w:szCs w:val="20"/>
        </w:rPr>
      </w:pPr>
      <w:r w:rsidRPr="000B54D8">
        <w:rPr>
          <w:sz w:val="20"/>
          <w:szCs w:val="20"/>
        </w:rPr>
        <w:t xml:space="preserve">DAY </w:t>
      </w:r>
      <w:r w:rsidR="00C07AF0">
        <w:rPr>
          <w:sz w:val="20"/>
          <w:szCs w:val="20"/>
        </w:rPr>
        <w:t>5</w:t>
      </w:r>
      <w:r w:rsidR="00057066">
        <w:rPr>
          <w:sz w:val="20"/>
          <w:szCs w:val="20"/>
        </w:rPr>
        <w:t xml:space="preserve"> &amp; 6</w:t>
      </w:r>
      <w:r w:rsidRPr="000B54D8">
        <w:rPr>
          <w:sz w:val="20"/>
          <w:szCs w:val="20"/>
        </w:rPr>
        <w:t xml:space="preserve">: </w:t>
      </w:r>
      <w:r w:rsidR="00237513">
        <w:rPr>
          <w:sz w:val="20"/>
          <w:szCs w:val="20"/>
        </w:rPr>
        <w:t>CHOBE</w:t>
      </w:r>
      <w:r w:rsidRPr="000B54D8">
        <w:rPr>
          <w:sz w:val="20"/>
          <w:szCs w:val="20"/>
        </w:rPr>
        <w:t xml:space="preserve">, BOTSWANA </w:t>
      </w:r>
      <w:r w:rsidR="00237513">
        <w:rPr>
          <w:sz w:val="20"/>
          <w:szCs w:val="20"/>
        </w:rPr>
        <w:t>TO HWANGE, ZIMBABWE</w:t>
      </w:r>
      <w:r w:rsidRPr="000B54D8">
        <w:rPr>
          <w:sz w:val="20"/>
          <w:szCs w:val="20"/>
        </w:rPr>
        <w:tab/>
      </w:r>
      <w:r w:rsidRPr="000B54D8">
        <w:rPr>
          <w:sz w:val="20"/>
          <w:szCs w:val="20"/>
        </w:rPr>
        <w:tab/>
        <w:t xml:space="preserve">                  </w:t>
      </w:r>
      <w:r w:rsidR="00757572">
        <w:rPr>
          <w:sz w:val="20"/>
          <w:szCs w:val="20"/>
        </w:rPr>
        <w:t xml:space="preserve">   </w:t>
      </w:r>
      <w:r w:rsidRPr="000B54D8">
        <w:rPr>
          <w:bCs w:val="0"/>
          <w:sz w:val="20"/>
          <w:szCs w:val="20"/>
        </w:rPr>
        <w:t xml:space="preserve"> B</w:t>
      </w:r>
      <w:r>
        <w:rPr>
          <w:bCs w:val="0"/>
          <w:sz w:val="20"/>
          <w:szCs w:val="20"/>
        </w:rPr>
        <w:t>L</w:t>
      </w:r>
      <w:r w:rsidRPr="000B54D8">
        <w:rPr>
          <w:bCs w:val="0"/>
          <w:sz w:val="20"/>
          <w:szCs w:val="20"/>
        </w:rPr>
        <w:t>D</w:t>
      </w:r>
      <w:r w:rsidR="00757572">
        <w:rPr>
          <w:bCs w:val="0"/>
          <w:sz w:val="20"/>
          <w:szCs w:val="20"/>
        </w:rPr>
        <w:t>, BLD</w:t>
      </w:r>
    </w:p>
    <w:p w14:paraId="046A0D40" w14:textId="3D855DEE" w:rsidR="00D166DD" w:rsidRDefault="00D166DD" w:rsidP="00D166DD">
      <w:pPr>
        <w:jc w:val="both"/>
        <w:rPr>
          <w:rFonts w:ascii="Century Gothic" w:hAnsi="Century Gothic" w:cs="Arial"/>
          <w:color w:val="000000"/>
          <w:sz w:val="18"/>
          <w:szCs w:val="18"/>
        </w:rPr>
      </w:pPr>
      <w:r w:rsidRPr="0016348C">
        <w:rPr>
          <w:rFonts w:ascii="Century Gothic" w:hAnsi="Century Gothic" w:cs="Arial"/>
          <w:color w:val="000000"/>
          <w:sz w:val="18"/>
          <w:szCs w:val="18"/>
        </w:rPr>
        <w:t xml:space="preserve">Today we make our way across the border into Zimbabwe and onto </w:t>
      </w:r>
      <w:r w:rsidR="001B63EA">
        <w:rPr>
          <w:rFonts w:ascii="Century Gothic" w:hAnsi="Century Gothic" w:cs="Arial"/>
          <w:color w:val="000000"/>
          <w:sz w:val="18"/>
          <w:szCs w:val="18"/>
        </w:rPr>
        <w:t>our</w:t>
      </w:r>
      <w:r w:rsidRPr="0016348C">
        <w:rPr>
          <w:rFonts w:ascii="Century Gothic" w:hAnsi="Century Gothic" w:cs="Arial"/>
          <w:color w:val="000000"/>
          <w:sz w:val="18"/>
          <w:szCs w:val="18"/>
        </w:rPr>
        <w:t xml:space="preserve"> lodge located in a private concession </w:t>
      </w:r>
      <w:r w:rsidR="001426CD">
        <w:rPr>
          <w:rFonts w:ascii="Century Gothic" w:hAnsi="Century Gothic" w:cs="Arial"/>
          <w:color w:val="000000"/>
          <w:sz w:val="18"/>
          <w:szCs w:val="18"/>
        </w:rPr>
        <w:t>in the heart of</w:t>
      </w:r>
      <w:r w:rsidRPr="0016348C">
        <w:rPr>
          <w:rFonts w:ascii="Century Gothic" w:hAnsi="Century Gothic" w:cs="Arial"/>
          <w:color w:val="000000"/>
          <w:sz w:val="18"/>
          <w:szCs w:val="18"/>
        </w:rPr>
        <w:t xml:space="preserve"> Hwange National Park</w:t>
      </w:r>
      <w:r w:rsidR="001426CD">
        <w:rPr>
          <w:rFonts w:ascii="Century Gothic" w:hAnsi="Century Gothic" w:cs="Arial"/>
          <w:color w:val="000000"/>
          <w:sz w:val="18"/>
          <w:szCs w:val="18"/>
        </w:rPr>
        <w:t>. Here</w:t>
      </w:r>
      <w:r w:rsidRPr="0016348C">
        <w:rPr>
          <w:rFonts w:ascii="Century Gothic" w:hAnsi="Century Gothic" w:cs="Arial"/>
          <w:color w:val="000000"/>
          <w:sz w:val="18"/>
          <w:szCs w:val="18"/>
        </w:rPr>
        <w:t xml:space="preserve"> we will spend the next </w:t>
      </w:r>
      <w:r w:rsidR="00D73896">
        <w:rPr>
          <w:rFonts w:ascii="Century Gothic" w:hAnsi="Century Gothic" w:cs="Arial"/>
          <w:color w:val="000000"/>
          <w:sz w:val="18"/>
          <w:szCs w:val="18"/>
        </w:rPr>
        <w:t>two</w:t>
      </w:r>
      <w:r w:rsidRPr="0016348C">
        <w:rPr>
          <w:rFonts w:ascii="Century Gothic" w:hAnsi="Century Gothic" w:cs="Arial"/>
          <w:color w:val="000000"/>
          <w:sz w:val="18"/>
          <w:szCs w:val="18"/>
        </w:rPr>
        <w:t xml:space="preserve"> nights in this wildlife rich area. This </w:t>
      </w:r>
      <w:r w:rsidR="00D73896">
        <w:rPr>
          <w:rFonts w:ascii="Century Gothic" w:hAnsi="Century Gothic" w:cs="Arial"/>
          <w:color w:val="000000"/>
          <w:sz w:val="18"/>
          <w:szCs w:val="18"/>
        </w:rPr>
        <w:t>day is spent on a</w:t>
      </w:r>
      <w:r w:rsidR="00D50B4D">
        <w:rPr>
          <w:rFonts w:ascii="Century Gothic" w:hAnsi="Century Gothic" w:cs="Arial"/>
          <w:color w:val="000000"/>
          <w:sz w:val="18"/>
          <w:szCs w:val="18"/>
        </w:rPr>
        <w:t>n option</w:t>
      </w:r>
      <w:r w:rsidR="00634C2C">
        <w:rPr>
          <w:rFonts w:ascii="Century Gothic" w:hAnsi="Century Gothic" w:cs="Arial"/>
          <w:color w:val="000000"/>
          <w:sz w:val="18"/>
          <w:szCs w:val="18"/>
        </w:rPr>
        <w:t>al</w:t>
      </w:r>
      <w:r w:rsidR="00D73896">
        <w:rPr>
          <w:rFonts w:ascii="Century Gothic" w:hAnsi="Century Gothic" w:cs="Arial"/>
          <w:color w:val="000000"/>
          <w:sz w:val="18"/>
          <w:szCs w:val="18"/>
        </w:rPr>
        <w:t xml:space="preserve"> half day game drive</w:t>
      </w:r>
      <w:r w:rsidR="00634C2C">
        <w:rPr>
          <w:rFonts w:ascii="Century Gothic" w:hAnsi="Century Gothic" w:cs="Arial"/>
          <w:color w:val="000000"/>
          <w:sz w:val="18"/>
          <w:szCs w:val="18"/>
        </w:rPr>
        <w:t xml:space="preserve"> (at an additional cost</w:t>
      </w:r>
      <w:r w:rsidR="00AF7399">
        <w:rPr>
          <w:rFonts w:ascii="Century Gothic" w:hAnsi="Century Gothic" w:cs="Arial"/>
          <w:color w:val="000000"/>
          <w:sz w:val="18"/>
          <w:szCs w:val="18"/>
        </w:rPr>
        <w:t xml:space="preserve">). </w:t>
      </w:r>
      <w:r w:rsidR="00216BD6" w:rsidRPr="00216BD6">
        <w:rPr>
          <w:rFonts w:ascii="Century Gothic" w:hAnsi="Century Gothic" w:cs="Arial"/>
          <w:color w:val="000000"/>
          <w:sz w:val="18"/>
          <w:szCs w:val="18"/>
        </w:rPr>
        <w:t>The next day you will get to explore the park on a full day game drive. </w:t>
      </w:r>
      <w:r w:rsidRPr="0016348C">
        <w:rPr>
          <w:rFonts w:ascii="Century Gothic" w:hAnsi="Century Gothic" w:cs="Arial"/>
          <w:color w:val="000000"/>
          <w:sz w:val="18"/>
          <w:szCs w:val="18"/>
        </w:rPr>
        <w:t xml:space="preserve">Hwange National Park is one of Africa's finest havens for wildlife and is home to massive herds of elephant, buffalo, and zebra and has a very large concentration of giraffe. It is also home to many predators and endangered species plus varied birdlife. </w:t>
      </w:r>
    </w:p>
    <w:p w14:paraId="6C4C1082" w14:textId="77777777" w:rsidR="00D327AD" w:rsidRPr="000B54D8" w:rsidRDefault="00D327AD" w:rsidP="001514D0">
      <w:pPr>
        <w:ind w:left="3060" w:hanging="3060"/>
        <w:rPr>
          <w:rFonts w:ascii="Century Gothic" w:hAnsi="Century Gothic"/>
          <w:b/>
          <w:sz w:val="18"/>
          <w:szCs w:val="18"/>
        </w:rPr>
      </w:pPr>
    </w:p>
    <w:p w14:paraId="7D7AD7E0" w14:textId="509E6733" w:rsidR="004972D4" w:rsidRPr="000B54D8" w:rsidRDefault="004972D4" w:rsidP="004972D4">
      <w:pPr>
        <w:tabs>
          <w:tab w:val="left" w:pos="6480"/>
        </w:tabs>
        <w:ind w:left="3060" w:hanging="3060"/>
        <w:jc w:val="both"/>
        <w:rPr>
          <w:rFonts w:ascii="Century Gothic" w:hAnsi="Century Gothic"/>
          <w:sz w:val="18"/>
          <w:szCs w:val="18"/>
        </w:rPr>
      </w:pPr>
      <w:r w:rsidRPr="00617DB4">
        <w:rPr>
          <w:rFonts w:ascii="Century Gothic" w:hAnsi="Century Gothic"/>
          <w:b/>
          <w:bCs/>
          <w:sz w:val="18"/>
          <w:szCs w:val="18"/>
        </w:rPr>
        <w:t>Distance:</w:t>
      </w:r>
      <w:r w:rsidRPr="00617DB4">
        <w:rPr>
          <w:rFonts w:ascii="Century Gothic" w:hAnsi="Century Gothic"/>
          <w:sz w:val="18"/>
          <w:szCs w:val="18"/>
        </w:rPr>
        <w:tab/>
      </w:r>
      <w:r w:rsidR="00617DB4" w:rsidRPr="00617DB4">
        <w:rPr>
          <w:rFonts w:ascii="Century Gothic" w:hAnsi="Century Gothic"/>
          <w:sz w:val="18"/>
          <w:szCs w:val="18"/>
        </w:rPr>
        <w:t>81.2</w:t>
      </w:r>
      <w:r w:rsidRPr="00617DB4">
        <w:rPr>
          <w:rFonts w:ascii="Century Gothic" w:hAnsi="Century Gothic"/>
          <w:sz w:val="18"/>
          <w:szCs w:val="18"/>
        </w:rPr>
        <w:t xml:space="preserve"> km</w:t>
      </w:r>
      <w:r w:rsidRPr="00617DB4">
        <w:rPr>
          <w:rFonts w:ascii="Century Gothic" w:hAnsi="Century Gothic"/>
          <w:sz w:val="18"/>
          <w:szCs w:val="18"/>
        </w:rPr>
        <w:tab/>
      </w:r>
      <w:r w:rsidRPr="00617DB4">
        <w:rPr>
          <w:rFonts w:ascii="Century Gothic" w:hAnsi="Century Gothic"/>
          <w:b/>
          <w:bCs/>
          <w:sz w:val="18"/>
          <w:szCs w:val="18"/>
        </w:rPr>
        <w:t xml:space="preserve">Departure: </w:t>
      </w:r>
      <w:r w:rsidRPr="00617DB4">
        <w:rPr>
          <w:rFonts w:ascii="Century Gothic" w:hAnsi="Century Gothic"/>
          <w:bCs/>
          <w:sz w:val="18"/>
          <w:szCs w:val="18"/>
        </w:rPr>
        <w:t>0</w:t>
      </w:r>
      <w:r w:rsidR="00B85577">
        <w:rPr>
          <w:rFonts w:ascii="Century Gothic" w:hAnsi="Century Gothic"/>
          <w:bCs/>
          <w:sz w:val="18"/>
          <w:szCs w:val="18"/>
        </w:rPr>
        <w:t>8</w:t>
      </w:r>
      <w:r w:rsidRPr="00617DB4">
        <w:rPr>
          <w:rFonts w:ascii="Century Gothic" w:hAnsi="Century Gothic"/>
          <w:sz w:val="18"/>
          <w:szCs w:val="18"/>
        </w:rPr>
        <w:t>h00</w:t>
      </w:r>
      <w:r w:rsidRPr="000B54D8">
        <w:rPr>
          <w:rFonts w:ascii="Century Gothic" w:hAnsi="Century Gothic"/>
          <w:sz w:val="18"/>
          <w:szCs w:val="18"/>
        </w:rPr>
        <w:tab/>
      </w:r>
    </w:p>
    <w:p w14:paraId="663EDD85" w14:textId="77777777" w:rsidR="001514D0" w:rsidRPr="000B54D8" w:rsidRDefault="001514D0" w:rsidP="001514D0">
      <w:pPr>
        <w:ind w:left="3060" w:hanging="3060"/>
        <w:rPr>
          <w:rFonts w:ascii="Century Gothic" w:hAnsi="Century Gothic"/>
          <w:b/>
          <w:sz w:val="18"/>
          <w:szCs w:val="18"/>
        </w:rPr>
      </w:pPr>
    </w:p>
    <w:p w14:paraId="5631DC8B" w14:textId="69BBEDC6" w:rsidR="004972D4" w:rsidRPr="007D3C68" w:rsidRDefault="004972D4" w:rsidP="007D3C68">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bookmarkStart w:id="5" w:name="_Hlk130214156"/>
      <w:r w:rsidR="002944A3">
        <w:rPr>
          <w:rFonts w:ascii="Century Gothic" w:hAnsi="Century Gothic"/>
          <w:sz w:val="18"/>
          <w:szCs w:val="18"/>
        </w:rPr>
        <w:t>Nantwich Lodge</w:t>
      </w:r>
      <w:r w:rsidR="007D3C68">
        <w:rPr>
          <w:rFonts w:ascii="Century Gothic" w:hAnsi="Century Gothic"/>
          <w:sz w:val="18"/>
          <w:szCs w:val="18"/>
        </w:rPr>
        <w:t xml:space="preserve"> </w:t>
      </w:r>
      <w:r w:rsidRPr="000B54D8">
        <w:rPr>
          <w:rFonts w:ascii="Century Gothic" w:hAnsi="Century Gothic"/>
          <w:sz w:val="18"/>
          <w:szCs w:val="18"/>
        </w:rPr>
        <w:t xml:space="preserve">or similar </w:t>
      </w:r>
      <w:bookmarkEnd w:id="5"/>
      <w:r w:rsidR="00683680">
        <w:rPr>
          <w:rFonts w:ascii="Century Gothic" w:hAnsi="Century Gothic"/>
          <w:sz w:val="18"/>
          <w:szCs w:val="18"/>
        </w:rPr>
        <w:t>(Rooms</w:t>
      </w:r>
      <w:r w:rsidR="007D3C68">
        <w:rPr>
          <w:rFonts w:ascii="Century Gothic" w:hAnsi="Century Gothic"/>
          <w:sz w:val="18"/>
          <w:szCs w:val="18"/>
        </w:rPr>
        <w:t xml:space="preserve"> </w:t>
      </w:r>
      <w:r w:rsidRPr="000B54D8">
        <w:rPr>
          <w:rFonts w:ascii="Century Gothic" w:hAnsi="Century Gothic"/>
          <w:sz w:val="18"/>
          <w:szCs w:val="18"/>
        </w:rPr>
        <w:t>with en-suite bathrooms</w:t>
      </w:r>
      <w:r w:rsidR="00683680">
        <w:rPr>
          <w:rFonts w:ascii="Century Gothic" w:hAnsi="Century Gothic"/>
          <w:sz w:val="18"/>
          <w:szCs w:val="18"/>
        </w:rPr>
        <w:t>, swimming pool and bar</w:t>
      </w:r>
      <w:r w:rsidRPr="000B54D8">
        <w:rPr>
          <w:rFonts w:ascii="Century Gothic" w:hAnsi="Century Gothic"/>
          <w:sz w:val="18"/>
          <w:szCs w:val="18"/>
        </w:rPr>
        <w:t>)</w:t>
      </w:r>
    </w:p>
    <w:p w14:paraId="67F65447" w14:textId="45E1B4C4" w:rsidR="001514D0" w:rsidRDefault="00057066" w:rsidP="006114D4">
      <w:pPr>
        <w:ind w:left="3060" w:hanging="3060"/>
        <w:rPr>
          <w:rFonts w:ascii="Century Gothic" w:hAnsi="Century Gothic"/>
          <w:b/>
          <w:sz w:val="18"/>
          <w:szCs w:val="18"/>
        </w:rPr>
      </w:pPr>
      <w:r>
        <w:rPr>
          <w:rFonts w:ascii="Century Gothic" w:hAnsi="Century Gothic"/>
          <w:b/>
          <w:sz w:val="18"/>
          <w:szCs w:val="18"/>
        </w:rPr>
        <w:t>Day 5:</w:t>
      </w:r>
    </w:p>
    <w:p w14:paraId="7EE09E9D" w14:textId="77777777" w:rsidR="00057066" w:rsidRPr="000B54D8" w:rsidRDefault="00057066" w:rsidP="006114D4">
      <w:pPr>
        <w:ind w:left="3060" w:hanging="3060"/>
        <w:rPr>
          <w:rFonts w:ascii="Century Gothic" w:hAnsi="Century Gothic"/>
          <w:b/>
          <w:sz w:val="18"/>
          <w:szCs w:val="18"/>
        </w:rPr>
      </w:pPr>
    </w:p>
    <w:p w14:paraId="4B4C4A9D" w14:textId="7CD3BE4D"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sidR="002E526B">
        <w:rPr>
          <w:rFonts w:ascii="Century Gothic" w:hAnsi="Century Gothic"/>
          <w:sz w:val="18"/>
          <w:szCs w:val="18"/>
        </w:rPr>
        <w:t>Camp Kuzuma</w:t>
      </w:r>
      <w:r w:rsidRPr="000B54D8">
        <w:rPr>
          <w:rFonts w:ascii="Century Gothic" w:hAnsi="Century Gothic"/>
          <w:sz w:val="18"/>
          <w:szCs w:val="18"/>
        </w:rPr>
        <w:t xml:space="preserve"> or similar</w:t>
      </w:r>
    </w:p>
    <w:p w14:paraId="48D74A24" w14:textId="37BD77D1"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8F1AD1" w:rsidRPr="000B54D8">
        <w:rPr>
          <w:rFonts w:ascii="Century Gothic" w:hAnsi="Century Gothic"/>
          <w:sz w:val="18"/>
          <w:szCs w:val="18"/>
        </w:rPr>
        <w:t xml:space="preserve">At </w:t>
      </w:r>
      <w:r w:rsidR="008F1AD1">
        <w:rPr>
          <w:rFonts w:ascii="Century Gothic" w:hAnsi="Century Gothic"/>
          <w:sz w:val="18"/>
          <w:szCs w:val="18"/>
        </w:rPr>
        <w:t>Nantwich Lodge</w:t>
      </w:r>
      <w:r w:rsidR="008F1AD1" w:rsidRPr="000B54D8">
        <w:rPr>
          <w:rFonts w:ascii="Century Gothic" w:hAnsi="Century Gothic"/>
          <w:sz w:val="18"/>
          <w:szCs w:val="18"/>
        </w:rPr>
        <w:t xml:space="preserve"> or similar</w:t>
      </w:r>
    </w:p>
    <w:p w14:paraId="06443082" w14:textId="3B1220BE" w:rsidR="004972D4" w:rsidRDefault="004972D4" w:rsidP="004972D4">
      <w:pPr>
        <w:ind w:left="3060" w:hanging="3060"/>
        <w:rPr>
          <w:rFonts w:ascii="Century Gothic" w:hAnsi="Century Gothic"/>
          <w:sz w:val="18"/>
          <w:szCs w:val="18"/>
        </w:rPr>
      </w:pPr>
      <w:r w:rsidRPr="000B54D8">
        <w:rPr>
          <w:rFonts w:ascii="Century Gothic" w:hAnsi="Century Gothic"/>
          <w:b/>
          <w:sz w:val="18"/>
          <w:szCs w:val="18"/>
        </w:rPr>
        <w:t>Dinner:</w:t>
      </w:r>
      <w:r w:rsidR="00593B12">
        <w:rPr>
          <w:rFonts w:ascii="Century Gothic" w:hAnsi="Century Gothic"/>
          <w:sz w:val="18"/>
          <w:szCs w:val="18"/>
        </w:rPr>
        <w:tab/>
      </w:r>
      <w:r w:rsidR="003E3E4F">
        <w:rPr>
          <w:rFonts w:ascii="Century Gothic" w:hAnsi="Century Gothic"/>
          <w:sz w:val="18"/>
          <w:szCs w:val="18"/>
        </w:rPr>
        <w:t xml:space="preserve">At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003E3E4F" w:rsidRPr="003E3E4F">
        <w:rPr>
          <w:rFonts w:ascii="Century Gothic" w:hAnsi="Century Gothic"/>
          <w:sz w:val="18"/>
          <w:szCs w:val="18"/>
        </w:rPr>
        <w:t>or similar</w:t>
      </w:r>
    </w:p>
    <w:p w14:paraId="3FB16962" w14:textId="049758F3" w:rsidR="0087449E" w:rsidRDefault="0087449E" w:rsidP="004972D4">
      <w:pPr>
        <w:ind w:left="3060" w:hanging="3060"/>
        <w:rPr>
          <w:rFonts w:ascii="Century Gothic" w:hAnsi="Century Gothic"/>
          <w:sz w:val="18"/>
          <w:szCs w:val="18"/>
        </w:rPr>
      </w:pPr>
    </w:p>
    <w:p w14:paraId="42CB396D" w14:textId="4C02E699" w:rsidR="00057066" w:rsidRDefault="00057066" w:rsidP="00057066">
      <w:pPr>
        <w:ind w:left="3060" w:hanging="3060"/>
        <w:rPr>
          <w:rFonts w:ascii="Century Gothic" w:hAnsi="Century Gothic"/>
          <w:b/>
          <w:sz w:val="18"/>
          <w:szCs w:val="18"/>
        </w:rPr>
      </w:pPr>
      <w:r>
        <w:rPr>
          <w:rFonts w:ascii="Century Gothic" w:hAnsi="Century Gothic"/>
          <w:b/>
          <w:sz w:val="18"/>
          <w:szCs w:val="18"/>
        </w:rPr>
        <w:t>Day 6:</w:t>
      </w:r>
    </w:p>
    <w:p w14:paraId="3D3C0651" w14:textId="77777777" w:rsidR="00057066" w:rsidRDefault="00057066" w:rsidP="004972D4">
      <w:pPr>
        <w:ind w:left="3060" w:hanging="3060"/>
        <w:rPr>
          <w:rFonts w:ascii="Century Gothic" w:hAnsi="Century Gothic"/>
          <w:sz w:val="18"/>
          <w:szCs w:val="18"/>
        </w:rPr>
      </w:pPr>
    </w:p>
    <w:p w14:paraId="04A3032C" w14:textId="77777777" w:rsidR="0087449E" w:rsidRPr="000B54D8" w:rsidRDefault="0087449E" w:rsidP="0087449E">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Pr>
          <w:rFonts w:ascii="Century Gothic" w:hAnsi="Century Gothic"/>
          <w:sz w:val="18"/>
          <w:szCs w:val="18"/>
        </w:rPr>
        <w:t>Nantwich Lodge</w:t>
      </w:r>
      <w:r w:rsidRPr="000B54D8">
        <w:rPr>
          <w:rFonts w:ascii="Century Gothic" w:hAnsi="Century Gothic"/>
          <w:sz w:val="18"/>
          <w:szCs w:val="18"/>
        </w:rPr>
        <w:t xml:space="preserve"> or similar</w:t>
      </w:r>
    </w:p>
    <w:p w14:paraId="1E2B0BF7" w14:textId="6D7B8CE6" w:rsidR="008F1AD1" w:rsidRDefault="0087449E" w:rsidP="0087449E">
      <w:pPr>
        <w:ind w:left="3060" w:hanging="3060"/>
        <w:rPr>
          <w:rFonts w:ascii="Century Gothic" w:hAnsi="Century Gothic"/>
          <w:b/>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8F1AD1" w:rsidRPr="000B54D8">
        <w:rPr>
          <w:rFonts w:ascii="Century Gothic" w:hAnsi="Century Gothic"/>
          <w:sz w:val="18"/>
          <w:szCs w:val="18"/>
        </w:rPr>
        <w:t>Lunch pack</w:t>
      </w:r>
      <w:r w:rsidR="00072DCD">
        <w:rPr>
          <w:rFonts w:ascii="Century Gothic" w:hAnsi="Century Gothic"/>
          <w:sz w:val="18"/>
          <w:szCs w:val="18"/>
        </w:rPr>
        <w:t xml:space="preserve"> from </w:t>
      </w:r>
      <w:r w:rsidR="008F1AD1">
        <w:rPr>
          <w:rFonts w:ascii="Century Gothic" w:hAnsi="Century Gothic"/>
          <w:sz w:val="18"/>
          <w:szCs w:val="18"/>
        </w:rPr>
        <w:t>Nantwich Lodge</w:t>
      </w:r>
      <w:r w:rsidR="008F1AD1" w:rsidRPr="000B54D8">
        <w:rPr>
          <w:rFonts w:ascii="Century Gothic" w:hAnsi="Century Gothic"/>
          <w:sz w:val="18"/>
          <w:szCs w:val="18"/>
        </w:rPr>
        <w:t xml:space="preserve"> or similar</w:t>
      </w:r>
      <w:r w:rsidR="008F1AD1" w:rsidRPr="000B54D8">
        <w:rPr>
          <w:rFonts w:ascii="Century Gothic" w:hAnsi="Century Gothic"/>
          <w:b/>
          <w:sz w:val="18"/>
          <w:szCs w:val="18"/>
        </w:rPr>
        <w:t xml:space="preserve"> </w:t>
      </w:r>
    </w:p>
    <w:p w14:paraId="063B1447" w14:textId="1276C57A" w:rsidR="0087449E" w:rsidRDefault="0087449E" w:rsidP="0087449E">
      <w:pPr>
        <w:ind w:left="3060" w:hanging="3060"/>
        <w:rPr>
          <w:rFonts w:ascii="Century Gothic" w:hAnsi="Century Gothic"/>
          <w:sz w:val="18"/>
          <w:szCs w:val="18"/>
        </w:rPr>
      </w:pPr>
      <w:r w:rsidRPr="000B54D8">
        <w:rPr>
          <w:rFonts w:ascii="Century Gothic" w:hAnsi="Century Gothic"/>
          <w:b/>
          <w:sz w:val="18"/>
          <w:szCs w:val="18"/>
        </w:rPr>
        <w:t>Dinner:</w:t>
      </w:r>
      <w:r>
        <w:rPr>
          <w:rFonts w:ascii="Century Gothic" w:hAnsi="Century Gothic"/>
          <w:sz w:val="18"/>
          <w:szCs w:val="18"/>
        </w:rPr>
        <w:tab/>
        <w:t xml:space="preserve">At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Pr="003E3E4F">
        <w:rPr>
          <w:rFonts w:ascii="Century Gothic" w:hAnsi="Century Gothic"/>
          <w:sz w:val="18"/>
          <w:szCs w:val="18"/>
        </w:rPr>
        <w:t>or similar</w:t>
      </w:r>
    </w:p>
    <w:p w14:paraId="60785D60" w14:textId="77876073" w:rsidR="0087449E" w:rsidRDefault="0087449E" w:rsidP="004972D4">
      <w:pPr>
        <w:ind w:left="3060" w:hanging="3060"/>
        <w:rPr>
          <w:rFonts w:ascii="Century Gothic" w:hAnsi="Century Gothic"/>
          <w:sz w:val="18"/>
          <w:szCs w:val="18"/>
        </w:rPr>
      </w:pPr>
    </w:p>
    <w:p w14:paraId="59524BE3" w14:textId="77777777" w:rsidR="00F04D76" w:rsidRDefault="00F04D76" w:rsidP="004972D4">
      <w:pPr>
        <w:ind w:left="3060" w:hanging="3060"/>
        <w:rPr>
          <w:rFonts w:ascii="Century Gothic" w:hAnsi="Century Gothic"/>
          <w:sz w:val="18"/>
          <w:szCs w:val="18"/>
        </w:rPr>
      </w:pPr>
    </w:p>
    <w:p w14:paraId="1BDBD7CE" w14:textId="4E4BE060" w:rsidR="00236A40" w:rsidRPr="000B54D8" w:rsidRDefault="00236A40" w:rsidP="00236A40">
      <w:pPr>
        <w:pStyle w:val="Heading2"/>
        <w:rPr>
          <w:bCs w:val="0"/>
          <w:sz w:val="20"/>
          <w:szCs w:val="20"/>
        </w:rPr>
      </w:pPr>
      <w:r w:rsidRPr="000B54D8">
        <w:rPr>
          <w:sz w:val="20"/>
          <w:szCs w:val="20"/>
        </w:rPr>
        <w:lastRenderedPageBreak/>
        <w:t xml:space="preserve">DAY </w:t>
      </w:r>
      <w:r w:rsidR="0051161B">
        <w:rPr>
          <w:sz w:val="20"/>
          <w:szCs w:val="20"/>
        </w:rPr>
        <w:t>7</w:t>
      </w:r>
      <w:r w:rsidR="0088559F">
        <w:rPr>
          <w:sz w:val="20"/>
          <w:szCs w:val="20"/>
        </w:rPr>
        <w:t xml:space="preserve"> &amp; 8</w:t>
      </w:r>
      <w:r w:rsidRPr="000B54D8">
        <w:rPr>
          <w:sz w:val="20"/>
          <w:szCs w:val="20"/>
        </w:rPr>
        <w:t xml:space="preserve">: </w:t>
      </w:r>
      <w:r w:rsidR="0051161B">
        <w:rPr>
          <w:sz w:val="20"/>
          <w:szCs w:val="20"/>
        </w:rPr>
        <w:t xml:space="preserve">HWANGE NATIONAL PARK, </w:t>
      </w:r>
      <w:r w:rsidR="004515E5">
        <w:rPr>
          <w:sz w:val="20"/>
          <w:szCs w:val="20"/>
        </w:rPr>
        <w:t>ZIMBABWE</w:t>
      </w:r>
      <w:r w:rsidRPr="000B54D8">
        <w:rPr>
          <w:sz w:val="20"/>
          <w:szCs w:val="20"/>
        </w:rPr>
        <w:t xml:space="preserve"> </w:t>
      </w:r>
      <w:r w:rsidRPr="000B54D8">
        <w:rPr>
          <w:sz w:val="20"/>
          <w:szCs w:val="20"/>
        </w:rPr>
        <w:tab/>
      </w:r>
      <w:r w:rsidRPr="000B54D8">
        <w:rPr>
          <w:sz w:val="20"/>
          <w:szCs w:val="20"/>
        </w:rPr>
        <w:tab/>
        <w:t xml:space="preserve">           </w:t>
      </w:r>
      <w:r w:rsidR="00757572">
        <w:rPr>
          <w:sz w:val="20"/>
          <w:szCs w:val="20"/>
        </w:rPr>
        <w:t xml:space="preserve">          </w:t>
      </w:r>
      <w:r w:rsidRPr="000B54D8">
        <w:rPr>
          <w:bCs w:val="0"/>
          <w:sz w:val="20"/>
          <w:szCs w:val="20"/>
        </w:rPr>
        <w:t>BLD</w:t>
      </w:r>
      <w:r w:rsidR="006D1233">
        <w:rPr>
          <w:bCs w:val="0"/>
          <w:sz w:val="20"/>
          <w:szCs w:val="20"/>
        </w:rPr>
        <w:t>, BLD</w:t>
      </w:r>
    </w:p>
    <w:p w14:paraId="2B071600" w14:textId="545ECF8E" w:rsidR="006114D4" w:rsidRDefault="004B1A40" w:rsidP="00EE1B51">
      <w:pPr>
        <w:jc w:val="both"/>
        <w:rPr>
          <w:rFonts w:ascii="Century Gothic" w:hAnsi="Century Gothic"/>
          <w:sz w:val="18"/>
          <w:szCs w:val="18"/>
        </w:rPr>
      </w:pPr>
      <w:r w:rsidRPr="00B42359">
        <w:rPr>
          <w:rFonts w:ascii="Century Gothic" w:hAnsi="Century Gothic"/>
          <w:sz w:val="18"/>
          <w:szCs w:val="18"/>
        </w:rPr>
        <w:t xml:space="preserve">Today we </w:t>
      </w:r>
      <w:r w:rsidR="00654ED4" w:rsidRPr="00B42359">
        <w:rPr>
          <w:rFonts w:ascii="Century Gothic" w:hAnsi="Century Gothic"/>
          <w:sz w:val="18"/>
          <w:szCs w:val="18"/>
        </w:rPr>
        <w:t xml:space="preserve">make an early start as we </w:t>
      </w:r>
      <w:r w:rsidR="00925EA5" w:rsidRPr="00B42359">
        <w:rPr>
          <w:rFonts w:ascii="Century Gothic" w:hAnsi="Century Gothic"/>
          <w:sz w:val="18"/>
          <w:szCs w:val="18"/>
        </w:rPr>
        <w:t>travel East through the park to our next lodge</w:t>
      </w:r>
      <w:r w:rsidR="00654ED4" w:rsidRPr="00B42359">
        <w:rPr>
          <w:rFonts w:ascii="Century Gothic" w:hAnsi="Century Gothic"/>
          <w:sz w:val="18"/>
          <w:szCs w:val="18"/>
        </w:rPr>
        <w:t xml:space="preserve">. </w:t>
      </w:r>
      <w:r w:rsidR="00EE1B51" w:rsidRPr="00EE1B51">
        <w:rPr>
          <w:rFonts w:ascii="Century Gothic" w:hAnsi="Century Gothic"/>
          <w:sz w:val="18"/>
          <w:szCs w:val="18"/>
        </w:rPr>
        <w:t>In the coming two days, you'll have the chance to delve deeper into our exploration of African wildlife. The first day offers an afternoon game drive, followed by a full-day game drive on the second day.</w:t>
      </w:r>
    </w:p>
    <w:p w14:paraId="36FA1C45" w14:textId="77777777" w:rsidR="00EE1B51" w:rsidRPr="000B54D8" w:rsidRDefault="00EE1B51" w:rsidP="00EE1B51">
      <w:pPr>
        <w:jc w:val="both"/>
        <w:rPr>
          <w:rFonts w:ascii="Century Gothic" w:hAnsi="Century Gothic"/>
          <w:b/>
          <w:sz w:val="20"/>
          <w:szCs w:val="20"/>
        </w:rPr>
      </w:pPr>
    </w:p>
    <w:p w14:paraId="555FE0BD" w14:textId="6CC39CBF" w:rsidR="00236A40" w:rsidRPr="000B54D8" w:rsidRDefault="00236A40" w:rsidP="00236A40">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r>
      <w:r w:rsidR="00EE1B51" w:rsidRPr="00EE1B51">
        <w:rPr>
          <w:rFonts w:ascii="Century Gothic" w:hAnsi="Century Gothic"/>
          <w:sz w:val="18"/>
          <w:szCs w:val="18"/>
        </w:rPr>
        <w:t>178</w:t>
      </w:r>
      <w:r w:rsidRPr="00EE1B51">
        <w:rPr>
          <w:rFonts w:ascii="Century Gothic" w:hAnsi="Century Gothic"/>
          <w:sz w:val="18"/>
          <w:szCs w:val="18"/>
        </w:rPr>
        <w:t xml:space="preserve"> km</w:t>
      </w:r>
      <w:r w:rsidRPr="00EE1B51">
        <w:rPr>
          <w:rFonts w:ascii="Century Gothic" w:hAnsi="Century Gothic"/>
          <w:sz w:val="18"/>
          <w:szCs w:val="18"/>
        </w:rPr>
        <w:tab/>
      </w:r>
      <w:r w:rsidRPr="00EE1B51">
        <w:rPr>
          <w:rFonts w:ascii="Century Gothic" w:hAnsi="Century Gothic"/>
          <w:b/>
          <w:bCs/>
          <w:sz w:val="18"/>
          <w:szCs w:val="18"/>
        </w:rPr>
        <w:t xml:space="preserve">Departure: </w:t>
      </w:r>
      <w:r w:rsidRPr="00EE1B51">
        <w:rPr>
          <w:rFonts w:ascii="Century Gothic" w:hAnsi="Century Gothic"/>
          <w:bCs/>
          <w:sz w:val="18"/>
          <w:szCs w:val="18"/>
        </w:rPr>
        <w:t>07</w:t>
      </w:r>
      <w:r w:rsidRPr="00EE1B51">
        <w:rPr>
          <w:rFonts w:ascii="Century Gothic" w:hAnsi="Century Gothic"/>
          <w:sz w:val="18"/>
          <w:szCs w:val="18"/>
        </w:rPr>
        <w:t>h00</w:t>
      </w:r>
      <w:r w:rsidRPr="000B54D8">
        <w:rPr>
          <w:rFonts w:ascii="Century Gothic" w:hAnsi="Century Gothic"/>
          <w:sz w:val="18"/>
          <w:szCs w:val="18"/>
        </w:rPr>
        <w:tab/>
      </w:r>
    </w:p>
    <w:p w14:paraId="5A3D9F74" w14:textId="77777777" w:rsidR="00236A40" w:rsidRPr="000B54D8" w:rsidRDefault="00236A40" w:rsidP="00236A40">
      <w:pPr>
        <w:ind w:left="2552" w:hanging="2977"/>
        <w:jc w:val="both"/>
        <w:rPr>
          <w:rFonts w:ascii="Century Gothic" w:hAnsi="Century Gothic"/>
          <w:sz w:val="18"/>
          <w:szCs w:val="18"/>
        </w:rPr>
      </w:pPr>
    </w:p>
    <w:p w14:paraId="091B1B75" w14:textId="5CE5A2F8" w:rsidR="00236A40" w:rsidRPr="002E5459" w:rsidRDefault="00236A40" w:rsidP="007D3C68">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956474" w:rsidRPr="002E5459">
        <w:rPr>
          <w:rFonts w:ascii="Century Gothic" w:hAnsi="Century Gothic"/>
          <w:sz w:val="18"/>
          <w:szCs w:val="18"/>
        </w:rPr>
        <w:t>Camp Silwane</w:t>
      </w:r>
      <w:r w:rsidR="006303A7" w:rsidRPr="002E5459">
        <w:rPr>
          <w:rFonts w:ascii="Century Gothic" w:hAnsi="Century Gothic"/>
          <w:sz w:val="18"/>
          <w:szCs w:val="18"/>
        </w:rPr>
        <w:t xml:space="preserve"> </w:t>
      </w:r>
      <w:r w:rsidR="007D3C68" w:rsidRPr="002E5459">
        <w:rPr>
          <w:rFonts w:ascii="Century Gothic" w:hAnsi="Century Gothic"/>
          <w:sz w:val="18"/>
          <w:szCs w:val="18"/>
        </w:rPr>
        <w:t>or similar (</w:t>
      </w:r>
      <w:r w:rsidR="003D1367" w:rsidRPr="003D1367">
        <w:rPr>
          <w:rFonts w:ascii="Century Gothic" w:hAnsi="Century Gothic"/>
          <w:sz w:val="18"/>
          <w:szCs w:val="18"/>
        </w:rPr>
        <w:t xml:space="preserve">Meru-style canvas tents </w:t>
      </w:r>
      <w:r w:rsidR="007D3C68" w:rsidRPr="002E5459">
        <w:rPr>
          <w:rFonts w:ascii="Century Gothic" w:hAnsi="Century Gothic"/>
          <w:sz w:val="18"/>
          <w:szCs w:val="18"/>
        </w:rPr>
        <w:t>with en-suite bathrooms</w:t>
      </w:r>
      <w:r w:rsidR="00AA7C47">
        <w:rPr>
          <w:rFonts w:ascii="Century Gothic" w:hAnsi="Century Gothic"/>
          <w:sz w:val="18"/>
          <w:szCs w:val="18"/>
        </w:rPr>
        <w:t xml:space="preserve"> and</w:t>
      </w:r>
      <w:r w:rsidR="00A3322A" w:rsidRPr="002E5459">
        <w:rPr>
          <w:rFonts w:ascii="Century Gothic" w:hAnsi="Century Gothic"/>
          <w:sz w:val="18"/>
          <w:szCs w:val="18"/>
        </w:rPr>
        <w:t xml:space="preserve"> swimming poo</w:t>
      </w:r>
      <w:r w:rsidR="00AA7C47">
        <w:rPr>
          <w:rFonts w:ascii="Century Gothic" w:hAnsi="Century Gothic"/>
          <w:sz w:val="18"/>
          <w:szCs w:val="18"/>
        </w:rPr>
        <w:t>l</w:t>
      </w:r>
      <w:r w:rsidR="007D3C68" w:rsidRPr="002E5459">
        <w:rPr>
          <w:rFonts w:ascii="Century Gothic" w:hAnsi="Century Gothic"/>
          <w:sz w:val="18"/>
          <w:szCs w:val="18"/>
        </w:rPr>
        <w:t xml:space="preserve">). </w:t>
      </w:r>
    </w:p>
    <w:p w14:paraId="0D817693" w14:textId="58C3EF0B" w:rsidR="00B65764" w:rsidRPr="002E5459" w:rsidRDefault="00B65764" w:rsidP="00B65764">
      <w:pPr>
        <w:ind w:left="3060" w:hanging="3060"/>
        <w:rPr>
          <w:rFonts w:ascii="Century Gothic" w:hAnsi="Century Gothic"/>
          <w:b/>
          <w:sz w:val="18"/>
          <w:szCs w:val="18"/>
        </w:rPr>
      </w:pPr>
      <w:r w:rsidRPr="002E5459">
        <w:rPr>
          <w:rFonts w:ascii="Century Gothic" w:hAnsi="Century Gothic"/>
          <w:b/>
          <w:sz w:val="18"/>
          <w:szCs w:val="18"/>
        </w:rPr>
        <w:t>Day 7:</w:t>
      </w:r>
    </w:p>
    <w:p w14:paraId="5F2818EF" w14:textId="77777777" w:rsidR="00236A40" w:rsidRPr="002E5459" w:rsidRDefault="00236A40" w:rsidP="00236A40">
      <w:pPr>
        <w:rPr>
          <w:rFonts w:ascii="Century Gothic" w:hAnsi="Century Gothic"/>
          <w:b/>
          <w:sz w:val="18"/>
          <w:szCs w:val="18"/>
        </w:rPr>
      </w:pPr>
    </w:p>
    <w:p w14:paraId="340D8570" w14:textId="48F53757" w:rsidR="007D3C68" w:rsidRPr="002E5459" w:rsidRDefault="00236A40" w:rsidP="00236A40">
      <w:pPr>
        <w:ind w:left="3060" w:hanging="3060"/>
        <w:rPr>
          <w:rFonts w:ascii="Century Gothic" w:hAnsi="Century Gothic"/>
          <w:b/>
          <w:sz w:val="18"/>
          <w:szCs w:val="18"/>
        </w:rPr>
      </w:pPr>
      <w:r w:rsidRPr="002E5459">
        <w:rPr>
          <w:rFonts w:ascii="Century Gothic" w:hAnsi="Century Gothic"/>
          <w:b/>
          <w:sz w:val="18"/>
          <w:szCs w:val="18"/>
        </w:rPr>
        <w:t>Breakfast:</w:t>
      </w:r>
      <w:r w:rsidRPr="002E5459">
        <w:rPr>
          <w:rFonts w:ascii="Century Gothic" w:hAnsi="Century Gothic"/>
          <w:b/>
          <w:sz w:val="18"/>
          <w:szCs w:val="18"/>
        </w:rPr>
        <w:tab/>
      </w:r>
      <w:r w:rsidR="007D3C68" w:rsidRPr="002E5459">
        <w:rPr>
          <w:rFonts w:ascii="Century Gothic" w:hAnsi="Century Gothic"/>
          <w:bCs/>
          <w:sz w:val="18"/>
          <w:szCs w:val="18"/>
        </w:rPr>
        <w:t xml:space="preserve">At </w:t>
      </w:r>
      <w:r w:rsidR="002E526B" w:rsidRPr="002E5459">
        <w:rPr>
          <w:rFonts w:ascii="Century Gothic" w:hAnsi="Century Gothic"/>
          <w:sz w:val="18"/>
          <w:szCs w:val="18"/>
        </w:rPr>
        <w:t>Nantwich</w:t>
      </w:r>
      <w:r w:rsidR="006140F4" w:rsidRPr="002E5459">
        <w:rPr>
          <w:rFonts w:ascii="Century Gothic" w:hAnsi="Century Gothic"/>
          <w:sz w:val="18"/>
          <w:szCs w:val="18"/>
        </w:rPr>
        <w:t xml:space="preserve"> Lodge </w:t>
      </w:r>
      <w:r w:rsidR="007D3C68" w:rsidRPr="002E5459">
        <w:rPr>
          <w:rFonts w:ascii="Century Gothic" w:hAnsi="Century Gothic"/>
          <w:sz w:val="18"/>
          <w:szCs w:val="18"/>
        </w:rPr>
        <w:t>or similar</w:t>
      </w:r>
      <w:r w:rsidR="007D3C68" w:rsidRPr="002E5459">
        <w:rPr>
          <w:rFonts w:ascii="Century Gothic" w:hAnsi="Century Gothic"/>
          <w:b/>
          <w:sz w:val="18"/>
          <w:szCs w:val="18"/>
        </w:rPr>
        <w:t xml:space="preserve"> </w:t>
      </w:r>
    </w:p>
    <w:p w14:paraId="279806B5" w14:textId="29CF5C74" w:rsidR="00236A40" w:rsidRPr="002E5459" w:rsidRDefault="00236A40" w:rsidP="00236A40">
      <w:pPr>
        <w:ind w:left="3060" w:hanging="3060"/>
        <w:rPr>
          <w:rFonts w:ascii="Century Gothic" w:hAnsi="Century Gothic" w:cs="Arial"/>
          <w:color w:val="000000"/>
          <w:sz w:val="18"/>
          <w:szCs w:val="18"/>
        </w:rPr>
      </w:pPr>
      <w:r w:rsidRPr="002E5459">
        <w:rPr>
          <w:rFonts w:ascii="Century Gothic" w:hAnsi="Century Gothic"/>
          <w:b/>
          <w:sz w:val="18"/>
          <w:szCs w:val="18"/>
        </w:rPr>
        <w:t>Lunch:</w:t>
      </w:r>
      <w:r w:rsidRPr="002E5459">
        <w:rPr>
          <w:rFonts w:ascii="Century Gothic" w:hAnsi="Century Gothic"/>
          <w:b/>
          <w:sz w:val="18"/>
          <w:szCs w:val="18"/>
        </w:rPr>
        <w:tab/>
      </w:r>
      <w:r w:rsidR="0027622E" w:rsidRPr="002E5459">
        <w:rPr>
          <w:rFonts w:ascii="Century Gothic" w:hAnsi="Century Gothic"/>
          <w:sz w:val="18"/>
          <w:szCs w:val="18"/>
        </w:rPr>
        <w:t xml:space="preserve">Lunch packs </w:t>
      </w:r>
      <w:r w:rsidR="00956474" w:rsidRPr="002E5459">
        <w:rPr>
          <w:rFonts w:ascii="Century Gothic" w:hAnsi="Century Gothic"/>
          <w:sz w:val="18"/>
          <w:szCs w:val="18"/>
        </w:rPr>
        <w:t xml:space="preserve">from Nantwich Lodge </w:t>
      </w:r>
      <w:r w:rsidR="0027622E" w:rsidRPr="002E5459">
        <w:rPr>
          <w:rFonts w:ascii="Century Gothic" w:hAnsi="Century Gothic"/>
          <w:sz w:val="18"/>
          <w:szCs w:val="18"/>
        </w:rPr>
        <w:t>or similar</w:t>
      </w:r>
    </w:p>
    <w:p w14:paraId="68642F21" w14:textId="210FC0F8" w:rsidR="0016348C" w:rsidRPr="002E5459" w:rsidRDefault="00236A40" w:rsidP="006114D4">
      <w:pPr>
        <w:ind w:left="3060" w:hanging="3060"/>
        <w:rPr>
          <w:rFonts w:ascii="Century Gothic" w:hAnsi="Century Gothic"/>
          <w:sz w:val="18"/>
          <w:szCs w:val="18"/>
        </w:rPr>
      </w:pPr>
      <w:r w:rsidRPr="002E5459">
        <w:rPr>
          <w:rFonts w:ascii="Century Gothic" w:hAnsi="Century Gothic"/>
          <w:b/>
          <w:sz w:val="18"/>
          <w:szCs w:val="18"/>
        </w:rPr>
        <w:t>Dinner:</w:t>
      </w:r>
      <w:r w:rsidRPr="002E5459">
        <w:rPr>
          <w:rFonts w:ascii="Century Gothic" w:hAnsi="Century Gothic"/>
          <w:sz w:val="18"/>
          <w:szCs w:val="18"/>
        </w:rPr>
        <w:tab/>
      </w:r>
      <w:r w:rsidR="007D3C68" w:rsidRPr="002E5459">
        <w:rPr>
          <w:rFonts w:ascii="Century Gothic" w:hAnsi="Century Gothic"/>
          <w:bCs/>
          <w:sz w:val="18"/>
          <w:szCs w:val="18"/>
        </w:rPr>
        <w:t xml:space="preserve">At </w:t>
      </w:r>
      <w:r w:rsidR="00956474" w:rsidRPr="002E5459">
        <w:rPr>
          <w:rFonts w:ascii="Century Gothic" w:hAnsi="Century Gothic"/>
          <w:sz w:val="18"/>
          <w:szCs w:val="18"/>
        </w:rPr>
        <w:t xml:space="preserve">Camp Silwane </w:t>
      </w:r>
      <w:r w:rsidR="007D3C68" w:rsidRPr="002E5459">
        <w:rPr>
          <w:rFonts w:ascii="Century Gothic" w:hAnsi="Century Gothic"/>
          <w:sz w:val="18"/>
          <w:szCs w:val="18"/>
        </w:rPr>
        <w:t>or similar</w:t>
      </w:r>
    </w:p>
    <w:p w14:paraId="15D93D1A" w14:textId="6FB66F01" w:rsidR="007D3C68" w:rsidRPr="002E5459" w:rsidRDefault="007D3C68" w:rsidP="006114D4">
      <w:pPr>
        <w:ind w:left="3060" w:hanging="3060"/>
        <w:rPr>
          <w:rFonts w:ascii="Century Gothic" w:hAnsi="Century Gothic"/>
          <w:sz w:val="18"/>
          <w:szCs w:val="18"/>
        </w:rPr>
      </w:pPr>
    </w:p>
    <w:p w14:paraId="1A391BF0" w14:textId="1E0B2FEF" w:rsidR="00B65764" w:rsidRPr="002E5459" w:rsidRDefault="00B65764" w:rsidP="00B65764">
      <w:pPr>
        <w:ind w:left="3060" w:hanging="3060"/>
        <w:rPr>
          <w:rFonts w:ascii="Century Gothic" w:hAnsi="Century Gothic"/>
          <w:b/>
          <w:sz w:val="18"/>
          <w:szCs w:val="18"/>
        </w:rPr>
      </w:pPr>
      <w:r w:rsidRPr="002E5459">
        <w:rPr>
          <w:rFonts w:ascii="Century Gothic" w:hAnsi="Century Gothic"/>
          <w:b/>
          <w:sz w:val="18"/>
          <w:szCs w:val="18"/>
        </w:rPr>
        <w:t>Day 8:</w:t>
      </w:r>
    </w:p>
    <w:p w14:paraId="44CD7CCA" w14:textId="77777777" w:rsidR="00B65764" w:rsidRPr="002E5459" w:rsidRDefault="00B65764" w:rsidP="006114D4">
      <w:pPr>
        <w:ind w:left="3060" w:hanging="3060"/>
        <w:rPr>
          <w:rFonts w:ascii="Century Gothic" w:hAnsi="Century Gothic"/>
          <w:sz w:val="18"/>
          <w:szCs w:val="18"/>
        </w:rPr>
      </w:pPr>
    </w:p>
    <w:p w14:paraId="6469B601" w14:textId="1D28612F" w:rsidR="0027622E" w:rsidRPr="002E5459" w:rsidRDefault="0027622E" w:rsidP="0027622E">
      <w:pPr>
        <w:ind w:left="3060" w:hanging="3060"/>
        <w:rPr>
          <w:rFonts w:ascii="Century Gothic" w:hAnsi="Century Gothic"/>
          <w:b/>
          <w:sz w:val="18"/>
          <w:szCs w:val="18"/>
        </w:rPr>
      </w:pPr>
      <w:r w:rsidRPr="002E5459">
        <w:rPr>
          <w:rFonts w:ascii="Century Gothic" w:hAnsi="Century Gothic"/>
          <w:b/>
          <w:sz w:val="18"/>
          <w:szCs w:val="18"/>
        </w:rPr>
        <w:t>Breakfast:</w:t>
      </w:r>
      <w:r w:rsidRPr="002E5459">
        <w:rPr>
          <w:rFonts w:ascii="Century Gothic" w:hAnsi="Century Gothic"/>
          <w:b/>
          <w:sz w:val="18"/>
          <w:szCs w:val="18"/>
        </w:rPr>
        <w:tab/>
      </w:r>
      <w:r w:rsidRPr="002E5459">
        <w:rPr>
          <w:rFonts w:ascii="Century Gothic" w:hAnsi="Century Gothic"/>
          <w:bCs/>
          <w:sz w:val="18"/>
          <w:szCs w:val="18"/>
        </w:rPr>
        <w:t xml:space="preserve">At </w:t>
      </w:r>
      <w:r w:rsidR="00956474" w:rsidRPr="002E5459">
        <w:rPr>
          <w:rFonts w:ascii="Century Gothic" w:hAnsi="Century Gothic"/>
          <w:sz w:val="18"/>
          <w:szCs w:val="18"/>
        </w:rPr>
        <w:t xml:space="preserve">Camp Silwane </w:t>
      </w:r>
      <w:r w:rsidRPr="002E5459">
        <w:rPr>
          <w:rFonts w:ascii="Century Gothic" w:hAnsi="Century Gothic"/>
          <w:sz w:val="18"/>
          <w:szCs w:val="18"/>
        </w:rPr>
        <w:t>or similar</w:t>
      </w:r>
      <w:r w:rsidRPr="002E5459">
        <w:rPr>
          <w:rFonts w:ascii="Century Gothic" w:hAnsi="Century Gothic"/>
          <w:b/>
          <w:sz w:val="18"/>
          <w:szCs w:val="18"/>
        </w:rPr>
        <w:t xml:space="preserve"> </w:t>
      </w:r>
    </w:p>
    <w:p w14:paraId="46782971" w14:textId="4268A820" w:rsidR="0027622E" w:rsidRPr="002E5459" w:rsidRDefault="0027622E" w:rsidP="0027622E">
      <w:pPr>
        <w:ind w:left="3060" w:hanging="3060"/>
        <w:rPr>
          <w:rFonts w:ascii="Century Gothic" w:hAnsi="Century Gothic" w:cs="Arial"/>
          <w:color w:val="000000"/>
          <w:sz w:val="18"/>
          <w:szCs w:val="18"/>
        </w:rPr>
      </w:pPr>
      <w:r w:rsidRPr="002E5459">
        <w:rPr>
          <w:rFonts w:ascii="Century Gothic" w:hAnsi="Century Gothic"/>
          <w:b/>
          <w:sz w:val="18"/>
          <w:szCs w:val="18"/>
        </w:rPr>
        <w:t>Lunch:</w:t>
      </w:r>
      <w:r w:rsidRPr="002E5459">
        <w:rPr>
          <w:rFonts w:ascii="Century Gothic" w:hAnsi="Century Gothic"/>
          <w:b/>
          <w:sz w:val="18"/>
          <w:szCs w:val="18"/>
        </w:rPr>
        <w:tab/>
      </w:r>
      <w:r w:rsidR="00956474" w:rsidRPr="002E5459">
        <w:rPr>
          <w:rFonts w:ascii="Century Gothic" w:hAnsi="Century Gothic"/>
          <w:bCs/>
          <w:sz w:val="18"/>
          <w:szCs w:val="18"/>
        </w:rPr>
        <w:t>Lunch pack from</w:t>
      </w:r>
      <w:r w:rsidRPr="002E5459">
        <w:rPr>
          <w:rFonts w:ascii="Century Gothic" w:hAnsi="Century Gothic"/>
          <w:bCs/>
          <w:sz w:val="18"/>
          <w:szCs w:val="18"/>
        </w:rPr>
        <w:t xml:space="preserve"> </w:t>
      </w:r>
      <w:r w:rsidR="00956474" w:rsidRPr="002E5459">
        <w:rPr>
          <w:rFonts w:ascii="Century Gothic" w:hAnsi="Century Gothic"/>
          <w:sz w:val="18"/>
          <w:szCs w:val="18"/>
        </w:rPr>
        <w:t xml:space="preserve">Camp Silwane </w:t>
      </w:r>
      <w:r w:rsidRPr="002E5459">
        <w:rPr>
          <w:rFonts w:ascii="Century Gothic" w:hAnsi="Century Gothic"/>
          <w:sz w:val="18"/>
          <w:szCs w:val="18"/>
        </w:rPr>
        <w:t>or similar</w:t>
      </w:r>
    </w:p>
    <w:p w14:paraId="0ADAAF2B" w14:textId="1D6B8F64" w:rsidR="0027622E" w:rsidRPr="002E5459" w:rsidRDefault="0027622E" w:rsidP="0027622E">
      <w:pPr>
        <w:ind w:left="3060" w:hanging="3060"/>
        <w:rPr>
          <w:rFonts w:ascii="Century Gothic" w:hAnsi="Century Gothic"/>
          <w:sz w:val="18"/>
          <w:szCs w:val="18"/>
        </w:rPr>
      </w:pPr>
      <w:r w:rsidRPr="002E5459">
        <w:rPr>
          <w:rFonts w:ascii="Century Gothic" w:hAnsi="Century Gothic"/>
          <w:b/>
          <w:sz w:val="18"/>
          <w:szCs w:val="18"/>
        </w:rPr>
        <w:t>Dinner:</w:t>
      </w:r>
      <w:r w:rsidRPr="002E5459">
        <w:rPr>
          <w:rFonts w:ascii="Century Gothic" w:hAnsi="Century Gothic"/>
          <w:sz w:val="18"/>
          <w:szCs w:val="18"/>
        </w:rPr>
        <w:tab/>
      </w:r>
      <w:r w:rsidRPr="002E5459">
        <w:rPr>
          <w:rFonts w:ascii="Century Gothic" w:hAnsi="Century Gothic"/>
          <w:bCs/>
          <w:sz w:val="18"/>
          <w:szCs w:val="18"/>
        </w:rPr>
        <w:t xml:space="preserve">At </w:t>
      </w:r>
      <w:r w:rsidR="00956474" w:rsidRPr="002E5459">
        <w:rPr>
          <w:rFonts w:ascii="Century Gothic" w:hAnsi="Century Gothic"/>
          <w:sz w:val="18"/>
          <w:szCs w:val="18"/>
        </w:rPr>
        <w:t xml:space="preserve">Camp Silwane </w:t>
      </w:r>
      <w:r w:rsidRPr="002E5459">
        <w:rPr>
          <w:rFonts w:ascii="Century Gothic" w:hAnsi="Century Gothic"/>
          <w:sz w:val="18"/>
          <w:szCs w:val="18"/>
        </w:rPr>
        <w:t>or similar</w:t>
      </w:r>
    </w:p>
    <w:p w14:paraId="6F1DC70A" w14:textId="77777777" w:rsidR="0027622E" w:rsidRPr="002E5459" w:rsidRDefault="0027622E" w:rsidP="006114D4">
      <w:pPr>
        <w:ind w:left="3060" w:hanging="3060"/>
        <w:rPr>
          <w:rFonts w:ascii="Century Gothic" w:hAnsi="Century Gothic"/>
          <w:sz w:val="18"/>
          <w:szCs w:val="18"/>
        </w:rPr>
      </w:pPr>
    </w:p>
    <w:p w14:paraId="6D068825" w14:textId="5312D184" w:rsidR="00236A40" w:rsidRPr="002E5459" w:rsidRDefault="00236A40" w:rsidP="00236A40">
      <w:pPr>
        <w:pStyle w:val="Heading2"/>
        <w:rPr>
          <w:bCs w:val="0"/>
          <w:sz w:val="20"/>
          <w:szCs w:val="20"/>
        </w:rPr>
      </w:pPr>
      <w:r w:rsidRPr="002E5459">
        <w:rPr>
          <w:sz w:val="20"/>
          <w:szCs w:val="20"/>
        </w:rPr>
        <w:t xml:space="preserve">DAY </w:t>
      </w:r>
      <w:r w:rsidR="00BB7F95" w:rsidRPr="002E5459">
        <w:rPr>
          <w:sz w:val="20"/>
          <w:szCs w:val="20"/>
        </w:rPr>
        <w:t>9</w:t>
      </w:r>
      <w:r w:rsidR="00B65764" w:rsidRPr="002E5459">
        <w:rPr>
          <w:sz w:val="20"/>
          <w:szCs w:val="20"/>
        </w:rPr>
        <w:t xml:space="preserve"> &amp; 10</w:t>
      </w:r>
      <w:r w:rsidRPr="002E5459">
        <w:rPr>
          <w:sz w:val="20"/>
          <w:szCs w:val="20"/>
        </w:rPr>
        <w:t xml:space="preserve">: </w:t>
      </w:r>
      <w:r w:rsidR="007301D3" w:rsidRPr="002E5459">
        <w:rPr>
          <w:sz w:val="20"/>
          <w:szCs w:val="20"/>
        </w:rPr>
        <w:t xml:space="preserve">HWANGE NATIONAL PARK TO </w:t>
      </w:r>
      <w:r w:rsidR="00500B29" w:rsidRPr="002E5459">
        <w:rPr>
          <w:sz w:val="20"/>
          <w:szCs w:val="20"/>
        </w:rPr>
        <w:t>ZAMBEZI RIVER</w:t>
      </w:r>
      <w:r w:rsidR="00BB7F95" w:rsidRPr="002E5459">
        <w:rPr>
          <w:sz w:val="20"/>
          <w:szCs w:val="20"/>
        </w:rPr>
        <w:t>, ZIMBABWE</w:t>
      </w:r>
      <w:r w:rsidRPr="002E5459">
        <w:rPr>
          <w:sz w:val="20"/>
          <w:szCs w:val="20"/>
        </w:rPr>
        <w:t xml:space="preserve"> </w:t>
      </w:r>
      <w:r w:rsidRPr="002E5459">
        <w:rPr>
          <w:sz w:val="20"/>
          <w:szCs w:val="20"/>
        </w:rPr>
        <w:tab/>
      </w:r>
      <w:r w:rsidRPr="002E5459">
        <w:rPr>
          <w:sz w:val="20"/>
          <w:szCs w:val="20"/>
        </w:rPr>
        <w:tab/>
        <w:t xml:space="preserve">                 </w:t>
      </w:r>
      <w:r w:rsidR="00757572" w:rsidRPr="002E5459">
        <w:rPr>
          <w:sz w:val="20"/>
          <w:szCs w:val="20"/>
        </w:rPr>
        <w:t xml:space="preserve">   </w:t>
      </w:r>
      <w:r w:rsidRPr="002E5459">
        <w:rPr>
          <w:sz w:val="20"/>
          <w:szCs w:val="20"/>
        </w:rPr>
        <w:t xml:space="preserve"> </w:t>
      </w:r>
      <w:r w:rsidRPr="002E5459">
        <w:rPr>
          <w:bCs w:val="0"/>
          <w:sz w:val="20"/>
          <w:szCs w:val="20"/>
        </w:rPr>
        <w:t>BLD</w:t>
      </w:r>
      <w:r w:rsidR="00757572" w:rsidRPr="002E5459">
        <w:rPr>
          <w:bCs w:val="0"/>
          <w:sz w:val="20"/>
          <w:szCs w:val="20"/>
        </w:rPr>
        <w:t>, BLD</w:t>
      </w:r>
    </w:p>
    <w:p w14:paraId="7C76DB74" w14:textId="4B89A26A" w:rsidR="006273B5" w:rsidRDefault="00A2067F" w:rsidP="00A2067F">
      <w:pPr>
        <w:rPr>
          <w:rFonts w:ascii="Century Gothic" w:hAnsi="Century Gothic"/>
          <w:sz w:val="18"/>
          <w:szCs w:val="18"/>
        </w:rPr>
      </w:pPr>
      <w:r w:rsidRPr="002E5459">
        <w:rPr>
          <w:rFonts w:ascii="Century Gothic" w:hAnsi="Century Gothic"/>
          <w:sz w:val="18"/>
          <w:szCs w:val="18"/>
        </w:rPr>
        <w:t>After enjoying a delicious breakfast, we will embark on a scenic</w:t>
      </w:r>
      <w:r w:rsidR="008F0BA2" w:rsidRPr="002E5459">
        <w:rPr>
          <w:rFonts w:ascii="Century Gothic" w:hAnsi="Century Gothic"/>
          <w:sz w:val="18"/>
          <w:szCs w:val="18"/>
        </w:rPr>
        <w:t xml:space="preserve"> journey</w:t>
      </w:r>
      <w:r w:rsidRPr="002E5459">
        <w:rPr>
          <w:rFonts w:ascii="Century Gothic" w:hAnsi="Century Gothic"/>
          <w:sz w:val="18"/>
          <w:szCs w:val="18"/>
        </w:rPr>
        <w:t xml:space="preserve"> to our </w:t>
      </w:r>
      <w:r w:rsidR="0028735D" w:rsidRPr="002E5459">
        <w:rPr>
          <w:rFonts w:ascii="Century Gothic" w:hAnsi="Century Gothic"/>
          <w:sz w:val="18"/>
          <w:szCs w:val="18"/>
        </w:rPr>
        <w:t>next lodge</w:t>
      </w:r>
      <w:r w:rsidRPr="002E5459">
        <w:rPr>
          <w:rFonts w:ascii="Century Gothic" w:hAnsi="Century Gothic"/>
          <w:sz w:val="18"/>
          <w:szCs w:val="18"/>
        </w:rPr>
        <w:t xml:space="preserve"> </w:t>
      </w:r>
      <w:r w:rsidR="00E51049" w:rsidRPr="002E5459">
        <w:rPr>
          <w:rFonts w:ascii="Century Gothic" w:hAnsi="Century Gothic"/>
          <w:sz w:val="18"/>
          <w:szCs w:val="18"/>
        </w:rPr>
        <w:t>nestled on the banks of the</w:t>
      </w:r>
      <w:r w:rsidRPr="002E5459">
        <w:rPr>
          <w:rFonts w:ascii="Century Gothic" w:hAnsi="Century Gothic"/>
          <w:sz w:val="18"/>
          <w:szCs w:val="18"/>
        </w:rPr>
        <w:t xml:space="preserve"> th</w:t>
      </w:r>
      <w:r w:rsidR="00D743AF" w:rsidRPr="002E5459">
        <w:rPr>
          <w:rFonts w:ascii="Century Gothic" w:hAnsi="Century Gothic"/>
          <w:sz w:val="18"/>
          <w:szCs w:val="18"/>
        </w:rPr>
        <w:t xml:space="preserve">e Zambezi </w:t>
      </w:r>
      <w:r w:rsidR="00E51049" w:rsidRPr="002E5459">
        <w:rPr>
          <w:rFonts w:ascii="Century Gothic" w:hAnsi="Century Gothic"/>
          <w:sz w:val="18"/>
          <w:szCs w:val="18"/>
        </w:rPr>
        <w:t>river</w:t>
      </w:r>
      <w:r w:rsidR="008F0BA2" w:rsidRPr="002E5459">
        <w:rPr>
          <w:rFonts w:ascii="Century Gothic" w:hAnsi="Century Gothic"/>
          <w:sz w:val="18"/>
          <w:szCs w:val="18"/>
        </w:rPr>
        <w:t>. Over the</w:t>
      </w:r>
      <w:r w:rsidRPr="002E5459">
        <w:rPr>
          <w:rFonts w:ascii="Century Gothic" w:hAnsi="Century Gothic"/>
          <w:sz w:val="18"/>
          <w:szCs w:val="18"/>
        </w:rPr>
        <w:t xml:space="preserve"> </w:t>
      </w:r>
      <w:r w:rsidR="002A1F4F" w:rsidRPr="002E5459">
        <w:rPr>
          <w:rFonts w:ascii="Century Gothic" w:hAnsi="Century Gothic"/>
          <w:sz w:val="18"/>
          <w:szCs w:val="18"/>
        </w:rPr>
        <w:t xml:space="preserve">next </w:t>
      </w:r>
      <w:r w:rsidR="00946A84" w:rsidRPr="002E5459">
        <w:rPr>
          <w:rFonts w:ascii="Century Gothic" w:hAnsi="Century Gothic"/>
          <w:sz w:val="18"/>
          <w:szCs w:val="18"/>
        </w:rPr>
        <w:t>two</w:t>
      </w:r>
      <w:r w:rsidR="002A1F4F" w:rsidRPr="002E5459">
        <w:rPr>
          <w:rFonts w:ascii="Century Gothic" w:hAnsi="Century Gothic"/>
          <w:sz w:val="18"/>
          <w:szCs w:val="18"/>
        </w:rPr>
        <w:t xml:space="preserve"> days, you</w:t>
      </w:r>
      <w:r w:rsidR="002A1F4F">
        <w:rPr>
          <w:rFonts w:ascii="Century Gothic" w:hAnsi="Century Gothic"/>
          <w:sz w:val="18"/>
          <w:szCs w:val="18"/>
        </w:rPr>
        <w:t xml:space="preserve"> will</w:t>
      </w:r>
      <w:r w:rsidR="00F2014C">
        <w:rPr>
          <w:rFonts w:ascii="Century Gothic" w:hAnsi="Century Gothic"/>
          <w:sz w:val="18"/>
          <w:szCs w:val="18"/>
        </w:rPr>
        <w:t xml:space="preserve"> enjoy</w:t>
      </w:r>
      <w:r w:rsidRPr="00A2067F">
        <w:rPr>
          <w:rFonts w:ascii="Century Gothic" w:hAnsi="Century Gothic"/>
          <w:sz w:val="18"/>
          <w:szCs w:val="18"/>
        </w:rPr>
        <w:t xml:space="preserve"> </w:t>
      </w:r>
      <w:r w:rsidR="00F2014C" w:rsidRPr="00F2014C">
        <w:rPr>
          <w:rFonts w:ascii="Century Gothic" w:hAnsi="Century Gothic"/>
          <w:sz w:val="18"/>
          <w:szCs w:val="18"/>
        </w:rPr>
        <w:t xml:space="preserve">guided </w:t>
      </w:r>
      <w:r w:rsidR="00F2014C">
        <w:rPr>
          <w:rFonts w:ascii="Century Gothic" w:hAnsi="Century Gothic"/>
          <w:sz w:val="18"/>
          <w:szCs w:val="18"/>
        </w:rPr>
        <w:t>game</w:t>
      </w:r>
      <w:r w:rsidR="00F2014C" w:rsidRPr="00F2014C">
        <w:rPr>
          <w:rFonts w:ascii="Century Gothic" w:hAnsi="Century Gothic"/>
          <w:sz w:val="18"/>
          <w:szCs w:val="18"/>
        </w:rPr>
        <w:t xml:space="preserve"> drives on the camp's</w:t>
      </w:r>
      <w:r w:rsidR="00FE6EEB">
        <w:rPr>
          <w:rFonts w:ascii="Century Gothic" w:hAnsi="Century Gothic"/>
          <w:sz w:val="18"/>
          <w:szCs w:val="18"/>
        </w:rPr>
        <w:t xml:space="preserve"> </w:t>
      </w:r>
      <w:r w:rsidR="00F2014C" w:rsidRPr="00F2014C">
        <w:rPr>
          <w:rFonts w:ascii="Century Gothic" w:hAnsi="Century Gothic"/>
          <w:sz w:val="18"/>
          <w:szCs w:val="18"/>
        </w:rPr>
        <w:t>concession, which is situated only 30km from the lodge, providing an opportunity to experience the diverse and rich wildlife of the area.</w:t>
      </w:r>
      <w:r w:rsidR="00080219">
        <w:rPr>
          <w:rFonts w:ascii="Century Gothic" w:hAnsi="Century Gothic"/>
          <w:sz w:val="18"/>
          <w:szCs w:val="18"/>
        </w:rPr>
        <w:t xml:space="preserve"> </w:t>
      </w:r>
      <w:r w:rsidR="00080219" w:rsidRPr="00080219">
        <w:rPr>
          <w:rFonts w:ascii="Century Gothic" w:hAnsi="Century Gothic"/>
          <w:sz w:val="18"/>
          <w:szCs w:val="18"/>
        </w:rPr>
        <w:t>Birding enthusiasts can indulge in the vibrant birdlife of the region while fishing enthusiasts can try their hand at catching the elusive tiger fish. In addition, guests can experience an unforgettable sunset pontoon cruise on the stunning Zambezi River, providing a tranquil and stunning end to a day filled with adventure.</w:t>
      </w:r>
    </w:p>
    <w:p w14:paraId="23E65EEE" w14:textId="77777777" w:rsidR="00A2067F" w:rsidRPr="000B54D8" w:rsidRDefault="00A2067F" w:rsidP="00A2067F">
      <w:pPr>
        <w:rPr>
          <w:rFonts w:ascii="Century Gothic" w:hAnsi="Century Gothic"/>
          <w:b/>
          <w:sz w:val="18"/>
          <w:szCs w:val="18"/>
        </w:rPr>
      </w:pPr>
    </w:p>
    <w:p w14:paraId="215E195B" w14:textId="04154821" w:rsidR="0065576C" w:rsidRPr="000B54D8" w:rsidRDefault="0065576C" w:rsidP="0065576C">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r>
      <w:r w:rsidR="0001687D" w:rsidRPr="0001687D">
        <w:rPr>
          <w:rFonts w:ascii="Century Gothic" w:hAnsi="Century Gothic"/>
          <w:sz w:val="18"/>
          <w:szCs w:val="18"/>
        </w:rPr>
        <w:t>168</w:t>
      </w:r>
      <w:r w:rsidRPr="0001687D">
        <w:rPr>
          <w:rFonts w:ascii="Century Gothic" w:hAnsi="Century Gothic"/>
          <w:sz w:val="18"/>
          <w:szCs w:val="18"/>
        </w:rPr>
        <w:t xml:space="preserve">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31FF6A09" w14:textId="77777777" w:rsidR="0065576C" w:rsidRPr="000B54D8" w:rsidRDefault="0065576C" w:rsidP="0065576C">
      <w:pPr>
        <w:ind w:left="2552" w:hanging="2977"/>
        <w:jc w:val="both"/>
        <w:rPr>
          <w:rFonts w:ascii="Century Gothic" w:hAnsi="Century Gothic"/>
          <w:sz w:val="18"/>
          <w:szCs w:val="18"/>
        </w:rPr>
      </w:pPr>
    </w:p>
    <w:p w14:paraId="747ADAA0" w14:textId="1406ECA6" w:rsidR="0065576C" w:rsidRDefault="0065576C" w:rsidP="0065576C">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C83333">
        <w:rPr>
          <w:rFonts w:ascii="Century Gothic" w:hAnsi="Century Gothic"/>
          <w:sz w:val="18"/>
          <w:szCs w:val="18"/>
        </w:rPr>
        <w:t xml:space="preserve">Simwenge </w:t>
      </w:r>
      <w:r w:rsidR="009F25C5">
        <w:rPr>
          <w:rFonts w:ascii="Century Gothic" w:hAnsi="Century Gothic"/>
          <w:sz w:val="18"/>
          <w:szCs w:val="18"/>
        </w:rPr>
        <w:t xml:space="preserve">River </w:t>
      </w:r>
      <w:r w:rsidR="00C83333">
        <w:rPr>
          <w:rFonts w:ascii="Century Gothic" w:hAnsi="Century Gothic"/>
          <w:sz w:val="18"/>
          <w:szCs w:val="18"/>
        </w:rPr>
        <w:t>Lodge</w:t>
      </w:r>
      <w:r w:rsidR="007D3C68">
        <w:rPr>
          <w:rFonts w:ascii="Century Gothic" w:hAnsi="Century Gothic"/>
          <w:sz w:val="18"/>
          <w:szCs w:val="18"/>
        </w:rPr>
        <w:t xml:space="preserve"> </w:t>
      </w:r>
      <w:r w:rsidR="007D3C68" w:rsidRPr="000B54D8">
        <w:rPr>
          <w:rFonts w:ascii="Century Gothic" w:hAnsi="Century Gothic"/>
          <w:sz w:val="18"/>
          <w:szCs w:val="18"/>
        </w:rPr>
        <w:t>or similar (</w:t>
      </w:r>
      <w:r w:rsidR="008828DC">
        <w:rPr>
          <w:rFonts w:ascii="Century Gothic" w:hAnsi="Century Gothic"/>
          <w:sz w:val="18"/>
          <w:szCs w:val="18"/>
        </w:rPr>
        <w:t>Rooms</w:t>
      </w:r>
      <w:r w:rsidR="007D3C68" w:rsidRPr="00A02DFE">
        <w:rPr>
          <w:rFonts w:ascii="Century Gothic" w:hAnsi="Century Gothic"/>
          <w:sz w:val="18"/>
          <w:szCs w:val="18"/>
        </w:rPr>
        <w:t xml:space="preserve"> with en-suite bathrooms</w:t>
      </w:r>
      <w:r w:rsidR="00460172" w:rsidRPr="00A02DFE">
        <w:rPr>
          <w:rFonts w:ascii="Century Gothic" w:hAnsi="Century Gothic"/>
          <w:sz w:val="18"/>
          <w:szCs w:val="18"/>
        </w:rPr>
        <w:t xml:space="preserve">, </w:t>
      </w:r>
      <w:r w:rsidR="00A02DFE" w:rsidRPr="00A02DFE">
        <w:rPr>
          <w:rFonts w:ascii="Century Gothic" w:hAnsi="Century Gothic"/>
          <w:sz w:val="18"/>
          <w:szCs w:val="18"/>
        </w:rPr>
        <w:t>swimming pool and bar</w:t>
      </w:r>
      <w:r w:rsidR="007D3C68" w:rsidRPr="00A02DFE">
        <w:rPr>
          <w:rFonts w:ascii="Century Gothic" w:hAnsi="Century Gothic"/>
          <w:sz w:val="18"/>
          <w:szCs w:val="18"/>
        </w:rPr>
        <w:t>).</w:t>
      </w:r>
    </w:p>
    <w:p w14:paraId="737B0F8E" w14:textId="2E3AB25A" w:rsidR="007D3C68" w:rsidRDefault="007D3C68" w:rsidP="0065576C">
      <w:pPr>
        <w:ind w:left="3060" w:hanging="3060"/>
        <w:rPr>
          <w:rFonts w:ascii="Century Gothic" w:hAnsi="Century Gothic"/>
          <w:b/>
          <w:sz w:val="18"/>
          <w:szCs w:val="18"/>
        </w:rPr>
      </w:pPr>
    </w:p>
    <w:p w14:paraId="484783DC" w14:textId="11F983C6" w:rsidR="00B65764" w:rsidRDefault="00B65764" w:rsidP="00B65764">
      <w:pPr>
        <w:ind w:left="3060" w:hanging="3060"/>
        <w:rPr>
          <w:rFonts w:ascii="Century Gothic" w:hAnsi="Century Gothic"/>
          <w:b/>
          <w:sz w:val="18"/>
          <w:szCs w:val="18"/>
        </w:rPr>
      </w:pPr>
      <w:r>
        <w:rPr>
          <w:rFonts w:ascii="Century Gothic" w:hAnsi="Century Gothic"/>
          <w:b/>
          <w:sz w:val="18"/>
          <w:szCs w:val="18"/>
        </w:rPr>
        <w:t>Day 9:</w:t>
      </w:r>
    </w:p>
    <w:p w14:paraId="1CD8E7F6" w14:textId="77777777" w:rsidR="00B65764" w:rsidRPr="000B54D8" w:rsidRDefault="00B65764" w:rsidP="0065576C">
      <w:pPr>
        <w:ind w:left="3060" w:hanging="3060"/>
        <w:rPr>
          <w:rFonts w:ascii="Century Gothic" w:hAnsi="Century Gothic"/>
          <w:b/>
          <w:sz w:val="18"/>
          <w:szCs w:val="18"/>
        </w:rPr>
      </w:pPr>
    </w:p>
    <w:p w14:paraId="28221939" w14:textId="34E70304" w:rsidR="0065576C" w:rsidRPr="002E5459" w:rsidRDefault="0065576C" w:rsidP="0065576C">
      <w:pPr>
        <w:ind w:left="3060" w:hanging="3060"/>
        <w:rPr>
          <w:rFonts w:ascii="Century Gothic" w:hAnsi="Century Gothic"/>
          <w:sz w:val="18"/>
          <w:szCs w:val="18"/>
        </w:rPr>
      </w:pPr>
      <w:r w:rsidRPr="002E5459">
        <w:rPr>
          <w:rFonts w:ascii="Century Gothic" w:hAnsi="Century Gothic"/>
          <w:b/>
          <w:sz w:val="18"/>
          <w:szCs w:val="18"/>
        </w:rPr>
        <w:t>Breakfast:</w:t>
      </w:r>
      <w:r w:rsidRPr="002E5459">
        <w:rPr>
          <w:rFonts w:ascii="Century Gothic" w:hAnsi="Century Gothic"/>
          <w:b/>
          <w:sz w:val="18"/>
          <w:szCs w:val="18"/>
        </w:rPr>
        <w:tab/>
      </w:r>
      <w:r w:rsidR="007D3C68" w:rsidRPr="002E5459">
        <w:rPr>
          <w:rFonts w:ascii="Century Gothic" w:hAnsi="Century Gothic"/>
          <w:bCs/>
          <w:sz w:val="18"/>
          <w:szCs w:val="18"/>
        </w:rPr>
        <w:t xml:space="preserve">At </w:t>
      </w:r>
      <w:r w:rsidR="0001687D" w:rsidRPr="002E5459">
        <w:rPr>
          <w:rFonts w:ascii="Century Gothic" w:hAnsi="Century Gothic"/>
          <w:sz w:val="18"/>
          <w:szCs w:val="18"/>
        </w:rPr>
        <w:t xml:space="preserve">Camp Silwane </w:t>
      </w:r>
      <w:r w:rsidR="007D3C68" w:rsidRPr="002E5459">
        <w:rPr>
          <w:rFonts w:ascii="Century Gothic" w:hAnsi="Century Gothic"/>
          <w:sz w:val="18"/>
          <w:szCs w:val="18"/>
        </w:rPr>
        <w:t>or similar</w:t>
      </w:r>
    </w:p>
    <w:p w14:paraId="3F2E652A" w14:textId="3E54A762" w:rsidR="0065576C" w:rsidRPr="002E5459" w:rsidRDefault="0065576C" w:rsidP="0065576C">
      <w:pPr>
        <w:ind w:left="3060" w:hanging="3060"/>
        <w:rPr>
          <w:rFonts w:ascii="Century Gothic" w:hAnsi="Century Gothic"/>
          <w:sz w:val="18"/>
          <w:szCs w:val="18"/>
        </w:rPr>
      </w:pPr>
      <w:r w:rsidRPr="002E5459">
        <w:rPr>
          <w:rFonts w:ascii="Century Gothic" w:hAnsi="Century Gothic"/>
          <w:b/>
          <w:sz w:val="18"/>
          <w:szCs w:val="18"/>
        </w:rPr>
        <w:t>Lunch:</w:t>
      </w:r>
      <w:r w:rsidRPr="002E5459">
        <w:rPr>
          <w:rFonts w:ascii="Century Gothic" w:hAnsi="Century Gothic"/>
          <w:b/>
          <w:sz w:val="18"/>
          <w:szCs w:val="18"/>
        </w:rPr>
        <w:tab/>
      </w:r>
      <w:r w:rsidR="007D3C68" w:rsidRPr="002E5459">
        <w:rPr>
          <w:rFonts w:ascii="Century Gothic" w:hAnsi="Century Gothic"/>
          <w:bCs/>
          <w:sz w:val="18"/>
          <w:szCs w:val="18"/>
        </w:rPr>
        <w:t xml:space="preserve">At </w:t>
      </w:r>
      <w:r w:rsidR="0011443B" w:rsidRPr="002E5459">
        <w:rPr>
          <w:rFonts w:ascii="Century Gothic" w:hAnsi="Century Gothic"/>
          <w:sz w:val="18"/>
          <w:szCs w:val="18"/>
        </w:rPr>
        <w:t xml:space="preserve">Simwenge </w:t>
      </w:r>
      <w:r w:rsidR="009F25C5" w:rsidRPr="002E5459">
        <w:rPr>
          <w:rFonts w:ascii="Century Gothic" w:hAnsi="Century Gothic"/>
          <w:sz w:val="18"/>
          <w:szCs w:val="18"/>
        </w:rPr>
        <w:t xml:space="preserve">River </w:t>
      </w:r>
      <w:r w:rsidR="0011443B" w:rsidRPr="002E5459">
        <w:rPr>
          <w:rFonts w:ascii="Century Gothic" w:hAnsi="Century Gothic"/>
          <w:sz w:val="18"/>
          <w:szCs w:val="18"/>
        </w:rPr>
        <w:t xml:space="preserve">Lodge </w:t>
      </w:r>
      <w:r w:rsidR="007D3C68" w:rsidRPr="002E5459">
        <w:rPr>
          <w:rFonts w:ascii="Century Gothic" w:hAnsi="Century Gothic"/>
          <w:sz w:val="18"/>
          <w:szCs w:val="18"/>
        </w:rPr>
        <w:t>or similar</w:t>
      </w:r>
    </w:p>
    <w:p w14:paraId="71EBE4B5" w14:textId="50A6260E" w:rsidR="0065576C" w:rsidRDefault="0065576C" w:rsidP="0065576C">
      <w:pPr>
        <w:ind w:left="3060" w:hanging="3060"/>
        <w:rPr>
          <w:rFonts w:ascii="Century Gothic" w:hAnsi="Century Gothic"/>
          <w:sz w:val="18"/>
          <w:szCs w:val="18"/>
        </w:rPr>
      </w:pPr>
      <w:r w:rsidRPr="002E5459">
        <w:rPr>
          <w:rFonts w:ascii="Century Gothic" w:hAnsi="Century Gothic"/>
          <w:b/>
          <w:sz w:val="18"/>
          <w:szCs w:val="18"/>
        </w:rPr>
        <w:t>Dinner:</w:t>
      </w:r>
      <w:r w:rsidRPr="002E5459">
        <w:rPr>
          <w:rFonts w:ascii="Century Gothic" w:hAnsi="Century Gothic"/>
          <w:sz w:val="18"/>
          <w:szCs w:val="18"/>
        </w:rPr>
        <w:tab/>
      </w:r>
      <w:r w:rsidR="007D3C68" w:rsidRPr="002E5459">
        <w:rPr>
          <w:rFonts w:ascii="Century Gothic" w:hAnsi="Century Gothic"/>
          <w:bCs/>
          <w:sz w:val="18"/>
          <w:szCs w:val="18"/>
        </w:rPr>
        <w:t xml:space="preserve">At </w:t>
      </w:r>
      <w:r w:rsidR="0011443B" w:rsidRPr="002E5459">
        <w:rPr>
          <w:rFonts w:ascii="Century Gothic" w:hAnsi="Century Gothic"/>
          <w:sz w:val="18"/>
          <w:szCs w:val="18"/>
        </w:rPr>
        <w:t xml:space="preserve">Simwenge </w:t>
      </w:r>
      <w:r w:rsidR="009F25C5" w:rsidRPr="002E5459">
        <w:rPr>
          <w:rFonts w:ascii="Century Gothic" w:hAnsi="Century Gothic"/>
          <w:sz w:val="18"/>
          <w:szCs w:val="18"/>
        </w:rPr>
        <w:t xml:space="preserve">River </w:t>
      </w:r>
      <w:r w:rsidR="0011443B" w:rsidRPr="002E5459">
        <w:rPr>
          <w:rFonts w:ascii="Century Gothic" w:hAnsi="Century Gothic"/>
          <w:sz w:val="18"/>
          <w:szCs w:val="18"/>
        </w:rPr>
        <w:t xml:space="preserve">Lodge </w:t>
      </w:r>
      <w:r w:rsidR="007D3C68" w:rsidRPr="002E5459">
        <w:rPr>
          <w:rFonts w:ascii="Century Gothic" w:hAnsi="Century Gothic"/>
          <w:sz w:val="18"/>
          <w:szCs w:val="18"/>
        </w:rPr>
        <w:t>or similar</w:t>
      </w:r>
    </w:p>
    <w:p w14:paraId="2248F611" w14:textId="2C40EC84" w:rsidR="00B65764" w:rsidRDefault="00B65764" w:rsidP="0065576C">
      <w:pPr>
        <w:ind w:left="3060" w:hanging="3060"/>
        <w:rPr>
          <w:rFonts w:ascii="Century Gothic" w:hAnsi="Century Gothic"/>
          <w:sz w:val="18"/>
          <w:szCs w:val="18"/>
        </w:rPr>
      </w:pPr>
    </w:p>
    <w:p w14:paraId="0E0A32F7" w14:textId="1869F3A3" w:rsidR="00B65764" w:rsidRDefault="00B65764" w:rsidP="00B65764">
      <w:pPr>
        <w:ind w:left="3060" w:hanging="3060"/>
        <w:rPr>
          <w:rFonts w:ascii="Century Gothic" w:hAnsi="Century Gothic"/>
          <w:b/>
          <w:sz w:val="18"/>
          <w:szCs w:val="18"/>
        </w:rPr>
      </w:pPr>
      <w:r>
        <w:rPr>
          <w:rFonts w:ascii="Century Gothic" w:hAnsi="Century Gothic"/>
          <w:b/>
          <w:sz w:val="18"/>
          <w:szCs w:val="18"/>
        </w:rPr>
        <w:t>Day 10:</w:t>
      </w:r>
    </w:p>
    <w:p w14:paraId="51BE5686" w14:textId="77777777" w:rsidR="00B65764" w:rsidRDefault="00B65764" w:rsidP="0065576C">
      <w:pPr>
        <w:ind w:left="3060" w:hanging="3060"/>
        <w:rPr>
          <w:rFonts w:ascii="Century Gothic" w:hAnsi="Century Gothic"/>
          <w:sz w:val="18"/>
          <w:szCs w:val="18"/>
        </w:rPr>
      </w:pPr>
    </w:p>
    <w:p w14:paraId="4D546F8F" w14:textId="110EBD8E" w:rsidR="00B65764" w:rsidRPr="00F5469B" w:rsidRDefault="00B65764" w:rsidP="00B6576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Simwenge </w:t>
      </w:r>
      <w:r w:rsidR="009F25C5">
        <w:rPr>
          <w:rFonts w:ascii="Century Gothic" w:hAnsi="Century Gothic"/>
          <w:sz w:val="18"/>
          <w:szCs w:val="18"/>
        </w:rPr>
        <w:t xml:space="preserve">River </w:t>
      </w:r>
      <w:r>
        <w:rPr>
          <w:rFonts w:ascii="Century Gothic" w:hAnsi="Century Gothic"/>
          <w:sz w:val="18"/>
          <w:szCs w:val="18"/>
        </w:rPr>
        <w:t xml:space="preserve">Lodge </w:t>
      </w:r>
      <w:r w:rsidRPr="007D3C68">
        <w:rPr>
          <w:rFonts w:ascii="Century Gothic" w:hAnsi="Century Gothic"/>
          <w:sz w:val="18"/>
          <w:szCs w:val="18"/>
        </w:rPr>
        <w:t>or similar</w:t>
      </w:r>
    </w:p>
    <w:p w14:paraId="3B48995D" w14:textId="7D8ABB96" w:rsidR="00B65764" w:rsidRPr="00F5469B" w:rsidRDefault="00B65764" w:rsidP="00B65764">
      <w:pPr>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Simwenge </w:t>
      </w:r>
      <w:r w:rsidR="009F25C5">
        <w:rPr>
          <w:rFonts w:ascii="Century Gothic" w:hAnsi="Century Gothic"/>
          <w:sz w:val="18"/>
          <w:szCs w:val="18"/>
        </w:rPr>
        <w:t xml:space="preserve">River </w:t>
      </w:r>
      <w:r>
        <w:rPr>
          <w:rFonts w:ascii="Century Gothic" w:hAnsi="Century Gothic"/>
          <w:sz w:val="18"/>
          <w:szCs w:val="18"/>
        </w:rPr>
        <w:t xml:space="preserve">Lodge </w:t>
      </w:r>
      <w:r w:rsidRPr="007D3C68">
        <w:rPr>
          <w:rFonts w:ascii="Century Gothic" w:hAnsi="Century Gothic"/>
          <w:sz w:val="18"/>
          <w:szCs w:val="18"/>
        </w:rPr>
        <w:t>or similar</w:t>
      </w:r>
    </w:p>
    <w:p w14:paraId="6B306B82" w14:textId="4E4B62E0" w:rsidR="00B65764" w:rsidRPr="00F5469B" w:rsidRDefault="00B65764" w:rsidP="00B65764">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Simwenge </w:t>
      </w:r>
      <w:r w:rsidR="009F25C5">
        <w:rPr>
          <w:rFonts w:ascii="Century Gothic" w:hAnsi="Century Gothic"/>
          <w:sz w:val="18"/>
          <w:szCs w:val="18"/>
        </w:rPr>
        <w:t xml:space="preserve">River </w:t>
      </w:r>
      <w:r>
        <w:rPr>
          <w:rFonts w:ascii="Century Gothic" w:hAnsi="Century Gothic"/>
          <w:sz w:val="18"/>
          <w:szCs w:val="18"/>
        </w:rPr>
        <w:t xml:space="preserve">Lodge </w:t>
      </w:r>
      <w:r w:rsidRPr="007D3C68">
        <w:rPr>
          <w:rFonts w:ascii="Century Gothic" w:hAnsi="Century Gothic"/>
          <w:sz w:val="18"/>
          <w:szCs w:val="18"/>
        </w:rPr>
        <w:t>or similar</w:t>
      </w:r>
    </w:p>
    <w:p w14:paraId="619B1329" w14:textId="77777777" w:rsidR="00C111A3" w:rsidRPr="000B54D8" w:rsidRDefault="00C111A3" w:rsidP="002516BE">
      <w:pPr>
        <w:jc w:val="both"/>
        <w:rPr>
          <w:rFonts w:ascii="Century Gothic" w:eastAsia="Calibri" w:hAnsi="Century Gothic"/>
          <w:sz w:val="18"/>
          <w:szCs w:val="18"/>
          <w:lang w:eastAsia="en-GB"/>
        </w:rPr>
      </w:pPr>
    </w:p>
    <w:p w14:paraId="276CB5F5" w14:textId="3024F331" w:rsidR="0065576C" w:rsidRPr="00F5469B" w:rsidRDefault="0065576C" w:rsidP="0065576C">
      <w:pPr>
        <w:pStyle w:val="Heading2"/>
        <w:rPr>
          <w:sz w:val="20"/>
          <w:szCs w:val="20"/>
        </w:rPr>
      </w:pPr>
      <w:r w:rsidRPr="00F5469B">
        <w:rPr>
          <w:sz w:val="20"/>
          <w:szCs w:val="20"/>
        </w:rPr>
        <w:t xml:space="preserve">DAY </w:t>
      </w:r>
      <w:r w:rsidR="00B65764">
        <w:rPr>
          <w:sz w:val="20"/>
          <w:szCs w:val="20"/>
        </w:rPr>
        <w:t>11</w:t>
      </w:r>
      <w:r w:rsidR="00A5689B">
        <w:rPr>
          <w:sz w:val="20"/>
          <w:szCs w:val="20"/>
        </w:rPr>
        <w:t xml:space="preserve"> &amp; 12</w:t>
      </w:r>
      <w:r w:rsidRPr="00F5469B">
        <w:rPr>
          <w:sz w:val="20"/>
          <w:szCs w:val="20"/>
        </w:rPr>
        <w:t xml:space="preserve">: </w:t>
      </w:r>
      <w:r w:rsidR="0092408B">
        <w:rPr>
          <w:sz w:val="20"/>
          <w:szCs w:val="20"/>
        </w:rPr>
        <w:t>ZAMBEZI RIVER</w:t>
      </w:r>
      <w:r w:rsidR="00B65764">
        <w:rPr>
          <w:sz w:val="20"/>
          <w:szCs w:val="20"/>
        </w:rPr>
        <w:t xml:space="preserve"> TO VICTORIA FALLS</w:t>
      </w:r>
      <w:r w:rsidRPr="00F5469B">
        <w:rPr>
          <w:sz w:val="20"/>
          <w:szCs w:val="20"/>
        </w:rPr>
        <w:t xml:space="preserve">, </w:t>
      </w:r>
      <w:r w:rsidR="00B65764">
        <w:rPr>
          <w:sz w:val="20"/>
          <w:szCs w:val="20"/>
        </w:rPr>
        <w:t>ZIMBABWE</w:t>
      </w:r>
      <w:r w:rsidRPr="00F5469B">
        <w:rPr>
          <w:sz w:val="20"/>
          <w:szCs w:val="20"/>
        </w:rPr>
        <w:tab/>
        <w:t xml:space="preserve">                          </w:t>
      </w:r>
      <w:r w:rsidR="00757572">
        <w:rPr>
          <w:sz w:val="20"/>
          <w:szCs w:val="20"/>
        </w:rPr>
        <w:t xml:space="preserve">         </w:t>
      </w:r>
      <w:r w:rsidRPr="00F5469B">
        <w:rPr>
          <w:sz w:val="20"/>
          <w:szCs w:val="20"/>
        </w:rPr>
        <w:t xml:space="preserve"> </w:t>
      </w:r>
      <w:r w:rsidRPr="0016348C">
        <w:rPr>
          <w:bCs w:val="0"/>
          <w:sz w:val="20"/>
          <w:szCs w:val="20"/>
        </w:rPr>
        <w:t>B</w:t>
      </w:r>
      <w:r w:rsidR="00757572">
        <w:rPr>
          <w:bCs w:val="0"/>
          <w:sz w:val="20"/>
          <w:szCs w:val="20"/>
        </w:rPr>
        <w:t>, B</w:t>
      </w:r>
    </w:p>
    <w:p w14:paraId="441A0144" w14:textId="633DDA2A" w:rsidR="00B01CE8" w:rsidRDefault="00C271AA" w:rsidP="00BA273C">
      <w:pPr>
        <w:jc w:val="both"/>
        <w:rPr>
          <w:rFonts w:ascii="Century Gothic" w:hAnsi="Century Gothic" w:cs="Arial"/>
          <w:color w:val="222222"/>
          <w:sz w:val="18"/>
          <w:szCs w:val="18"/>
          <w:lang w:eastAsia="en-GB"/>
        </w:rPr>
      </w:pPr>
      <w:r w:rsidRPr="00C271AA">
        <w:rPr>
          <w:rFonts w:ascii="Century Gothic" w:hAnsi="Century Gothic" w:cs="Arial"/>
          <w:color w:val="222222"/>
          <w:sz w:val="18"/>
          <w:szCs w:val="18"/>
          <w:lang w:eastAsia="en-GB"/>
        </w:rPr>
        <w:t>Get ready to embark on a delightful adventure as we journey towards the magnificent Victoria Falls</w:t>
      </w:r>
      <w:r>
        <w:rPr>
          <w:rFonts w:ascii="Century Gothic" w:hAnsi="Century Gothic" w:cs="Arial"/>
          <w:color w:val="222222"/>
          <w:sz w:val="18"/>
          <w:szCs w:val="18"/>
          <w:lang w:eastAsia="en-GB"/>
        </w:rPr>
        <w:t xml:space="preserve"> </w:t>
      </w:r>
      <w:r w:rsidRPr="00C271AA">
        <w:rPr>
          <w:rFonts w:ascii="Century Gothic" w:hAnsi="Century Gothic" w:cs="Arial"/>
          <w:color w:val="222222"/>
          <w:sz w:val="18"/>
          <w:szCs w:val="18"/>
          <w:lang w:eastAsia="en-GB"/>
        </w:rPr>
        <w:t xml:space="preserve">and spend a leisurely afternoon indulging in </w:t>
      </w:r>
      <w:r>
        <w:rPr>
          <w:rFonts w:ascii="Century Gothic" w:hAnsi="Century Gothic" w:cs="Arial"/>
          <w:color w:val="222222"/>
          <w:sz w:val="18"/>
          <w:szCs w:val="18"/>
          <w:lang w:eastAsia="en-GB"/>
        </w:rPr>
        <w:t xml:space="preserve">one of the many </w:t>
      </w:r>
      <w:r w:rsidRPr="00C271AA">
        <w:rPr>
          <w:rFonts w:ascii="Century Gothic" w:hAnsi="Century Gothic" w:cs="Arial"/>
          <w:color w:val="222222"/>
          <w:sz w:val="18"/>
          <w:szCs w:val="18"/>
          <w:lang w:eastAsia="en-GB"/>
        </w:rPr>
        <w:t xml:space="preserve">exciting </w:t>
      </w:r>
      <w:r>
        <w:rPr>
          <w:rFonts w:ascii="Century Gothic" w:hAnsi="Century Gothic" w:cs="Arial"/>
          <w:color w:val="222222"/>
          <w:sz w:val="18"/>
          <w:szCs w:val="18"/>
          <w:lang w:eastAsia="en-GB"/>
        </w:rPr>
        <w:t xml:space="preserve">optional </w:t>
      </w:r>
      <w:r w:rsidRPr="00C271AA">
        <w:rPr>
          <w:rFonts w:ascii="Century Gothic" w:hAnsi="Century Gothic" w:cs="Arial"/>
          <w:color w:val="222222"/>
          <w:sz w:val="18"/>
          <w:szCs w:val="18"/>
          <w:lang w:eastAsia="en-GB"/>
        </w:rPr>
        <w:t>activities that the charming town has to offer.</w:t>
      </w:r>
    </w:p>
    <w:p w14:paraId="6555EB87" w14:textId="77777777" w:rsidR="00C271AA" w:rsidRDefault="00C271AA" w:rsidP="00BA273C">
      <w:pPr>
        <w:jc w:val="both"/>
        <w:rPr>
          <w:rFonts w:ascii="Century Gothic" w:hAnsi="Century Gothic" w:cs="Arial"/>
          <w:color w:val="222222"/>
          <w:sz w:val="18"/>
          <w:szCs w:val="18"/>
          <w:lang w:eastAsia="en-GB"/>
        </w:rPr>
      </w:pPr>
    </w:p>
    <w:p w14:paraId="69ED064E" w14:textId="2BF4E9D8" w:rsidR="00B71D73" w:rsidRDefault="00B71D73" w:rsidP="00B71D73">
      <w:pPr>
        <w:jc w:val="both"/>
        <w:rPr>
          <w:rFonts w:ascii="Century Gothic" w:hAnsi="Century Gothic" w:cs="Arial"/>
          <w:color w:val="222222"/>
          <w:sz w:val="18"/>
          <w:szCs w:val="18"/>
          <w:lang w:eastAsia="en-GB"/>
        </w:rPr>
      </w:pPr>
      <w:r w:rsidRPr="00B71D73">
        <w:rPr>
          <w:rFonts w:ascii="Century Gothic" w:hAnsi="Century Gothic" w:cs="Arial"/>
          <w:color w:val="222222"/>
          <w:sz w:val="18"/>
          <w:szCs w:val="18"/>
          <w:lang w:eastAsia="en-GB"/>
        </w:rPr>
        <w:t>Experience the awe-inspiring Victoria Falls from a new perspective as we embark on a</w:t>
      </w:r>
      <w:r w:rsidR="0056036D">
        <w:rPr>
          <w:rFonts w:ascii="Century Gothic" w:hAnsi="Century Gothic" w:cs="Arial"/>
          <w:color w:val="222222"/>
          <w:sz w:val="18"/>
          <w:szCs w:val="18"/>
          <w:lang w:eastAsia="en-GB"/>
        </w:rPr>
        <w:t xml:space="preserve"> </w:t>
      </w:r>
      <w:r w:rsidRPr="00B71D73">
        <w:rPr>
          <w:rFonts w:ascii="Century Gothic" w:hAnsi="Century Gothic" w:cs="Arial"/>
          <w:color w:val="222222"/>
          <w:sz w:val="18"/>
          <w:szCs w:val="18"/>
          <w:lang w:eastAsia="en-GB"/>
        </w:rPr>
        <w:t xml:space="preserve">tour from the Zimbabwe side, providing a fresh and </w:t>
      </w:r>
      <w:r w:rsidR="0056036D" w:rsidRPr="00B71D73">
        <w:rPr>
          <w:rFonts w:ascii="Century Gothic" w:hAnsi="Century Gothic" w:cs="Arial"/>
          <w:color w:val="222222"/>
          <w:sz w:val="18"/>
          <w:szCs w:val="18"/>
          <w:lang w:eastAsia="en-GB"/>
        </w:rPr>
        <w:t>breath-taking</w:t>
      </w:r>
      <w:r w:rsidRPr="00B71D73">
        <w:rPr>
          <w:rFonts w:ascii="Century Gothic" w:hAnsi="Century Gothic" w:cs="Arial"/>
          <w:color w:val="222222"/>
          <w:sz w:val="18"/>
          <w:szCs w:val="18"/>
          <w:lang w:eastAsia="en-GB"/>
        </w:rPr>
        <w:t xml:space="preserve"> vantage point of this natural wonder. After a day filled </w:t>
      </w:r>
      <w:r w:rsidRPr="00B71D73">
        <w:rPr>
          <w:rFonts w:ascii="Century Gothic" w:hAnsi="Century Gothic" w:cs="Arial"/>
          <w:color w:val="222222"/>
          <w:sz w:val="18"/>
          <w:szCs w:val="18"/>
          <w:lang w:eastAsia="en-GB"/>
        </w:rPr>
        <w:lastRenderedPageBreak/>
        <w:t>with adventure, unwind and take in the stunning views of the Zambezi River on a tranquil sunset cruise, the perfect way to end an unforgettable day.</w:t>
      </w:r>
    </w:p>
    <w:p w14:paraId="31151316" w14:textId="3FDBAF9E" w:rsidR="00041062" w:rsidRPr="000B54D8" w:rsidRDefault="00E62D81" w:rsidP="00B71D73">
      <w:pPr>
        <w:jc w:val="both"/>
        <w:rPr>
          <w:rFonts w:ascii="Century Gothic" w:hAnsi="Century Gothic"/>
          <w:b/>
          <w:sz w:val="18"/>
          <w:szCs w:val="18"/>
        </w:rPr>
      </w:pPr>
      <w:r>
        <w:rPr>
          <w:rFonts w:ascii="Century Gothic" w:hAnsi="Century Gothic" w:cs="Arial"/>
          <w:color w:val="222222"/>
          <w:sz w:val="18"/>
          <w:szCs w:val="18"/>
          <w:lang w:eastAsia="en-GB"/>
        </w:rPr>
        <w:t xml:space="preserve"> </w:t>
      </w:r>
      <w:r>
        <w:rPr>
          <w:rFonts w:ascii="Century Gothic" w:hAnsi="Century Gothic" w:cs="Arial"/>
          <w:color w:val="222222"/>
          <w:sz w:val="18"/>
          <w:szCs w:val="18"/>
          <w:lang w:eastAsia="en-GB"/>
        </w:rPr>
        <w:tab/>
      </w:r>
    </w:p>
    <w:p w14:paraId="7CAE6218" w14:textId="069B515D" w:rsidR="0065576C" w:rsidRPr="00F5469B" w:rsidRDefault="0065576C" w:rsidP="0065576C">
      <w:pPr>
        <w:tabs>
          <w:tab w:val="left" w:pos="6480"/>
        </w:tabs>
        <w:ind w:left="3060" w:hanging="3060"/>
        <w:jc w:val="both"/>
        <w:rPr>
          <w:rFonts w:ascii="Century Gothic" w:hAnsi="Century Gothic"/>
          <w:sz w:val="18"/>
          <w:szCs w:val="18"/>
        </w:rPr>
      </w:pPr>
      <w:r w:rsidRPr="0071420F">
        <w:rPr>
          <w:rFonts w:ascii="Century Gothic" w:hAnsi="Century Gothic"/>
          <w:b/>
          <w:bCs/>
          <w:sz w:val="18"/>
          <w:szCs w:val="18"/>
        </w:rPr>
        <w:t>Distance:</w:t>
      </w:r>
      <w:r w:rsidRPr="0071420F">
        <w:rPr>
          <w:rFonts w:ascii="Century Gothic" w:hAnsi="Century Gothic"/>
          <w:sz w:val="18"/>
          <w:szCs w:val="18"/>
        </w:rPr>
        <w:tab/>
      </w:r>
      <w:r w:rsidR="0071420F" w:rsidRPr="0071420F">
        <w:rPr>
          <w:rFonts w:ascii="Century Gothic" w:hAnsi="Century Gothic"/>
          <w:sz w:val="18"/>
          <w:szCs w:val="18"/>
        </w:rPr>
        <w:t>115</w:t>
      </w:r>
      <w:r w:rsidRPr="0071420F">
        <w:rPr>
          <w:rFonts w:ascii="Century Gothic" w:hAnsi="Century Gothic"/>
          <w:sz w:val="18"/>
          <w:szCs w:val="18"/>
        </w:rPr>
        <w:t xml:space="preserve"> km</w:t>
      </w:r>
      <w:r w:rsidRPr="0071420F">
        <w:rPr>
          <w:rFonts w:ascii="Century Gothic" w:hAnsi="Century Gothic"/>
          <w:sz w:val="18"/>
          <w:szCs w:val="18"/>
        </w:rPr>
        <w:tab/>
      </w:r>
      <w:r w:rsidRPr="0071420F">
        <w:rPr>
          <w:rFonts w:ascii="Century Gothic" w:hAnsi="Century Gothic"/>
          <w:b/>
          <w:bCs/>
          <w:sz w:val="18"/>
          <w:szCs w:val="18"/>
        </w:rPr>
        <w:t xml:space="preserve">Departure: </w:t>
      </w:r>
      <w:r w:rsidRPr="0071420F">
        <w:rPr>
          <w:rFonts w:ascii="Century Gothic" w:hAnsi="Century Gothic"/>
          <w:bCs/>
          <w:sz w:val="18"/>
          <w:szCs w:val="18"/>
        </w:rPr>
        <w:t>0</w:t>
      </w:r>
      <w:r w:rsidR="00002E56">
        <w:rPr>
          <w:rFonts w:ascii="Century Gothic" w:hAnsi="Century Gothic"/>
          <w:sz w:val="18"/>
          <w:szCs w:val="18"/>
        </w:rPr>
        <w:t>7</w:t>
      </w:r>
      <w:r w:rsidRPr="0071420F">
        <w:rPr>
          <w:rFonts w:ascii="Century Gothic" w:hAnsi="Century Gothic"/>
          <w:sz w:val="18"/>
          <w:szCs w:val="18"/>
        </w:rPr>
        <w:t>h00</w:t>
      </w:r>
      <w:r w:rsidRPr="00F5469B">
        <w:rPr>
          <w:rFonts w:ascii="Century Gothic" w:hAnsi="Century Gothic"/>
          <w:sz w:val="18"/>
          <w:szCs w:val="18"/>
        </w:rPr>
        <w:tab/>
      </w:r>
    </w:p>
    <w:p w14:paraId="48F62309" w14:textId="77777777" w:rsidR="0065576C" w:rsidRPr="00F5469B" w:rsidRDefault="0065576C" w:rsidP="0065576C">
      <w:pPr>
        <w:ind w:left="1560" w:hanging="1560"/>
        <w:rPr>
          <w:rFonts w:ascii="Century Gothic" w:hAnsi="Century Gothic"/>
          <w:b/>
          <w:sz w:val="18"/>
          <w:szCs w:val="18"/>
          <w:u w:val="single"/>
        </w:rPr>
      </w:pPr>
    </w:p>
    <w:p w14:paraId="40E89B38" w14:textId="6903EB62" w:rsidR="00BA273C" w:rsidRDefault="00BA273C" w:rsidP="00BA273C">
      <w:pPr>
        <w:ind w:left="3060" w:hanging="3060"/>
        <w:rPr>
          <w:rFonts w:ascii="Century Gothic" w:hAnsi="Century Gothic"/>
          <w:sz w:val="18"/>
          <w:szCs w:val="18"/>
        </w:rPr>
      </w:pPr>
      <w:r>
        <w:rPr>
          <w:rFonts w:ascii="Century Gothic" w:hAnsi="Century Gothic"/>
          <w:b/>
          <w:sz w:val="18"/>
          <w:szCs w:val="18"/>
        </w:rPr>
        <w:t>Accommodation:</w:t>
      </w:r>
      <w:r>
        <w:rPr>
          <w:rFonts w:ascii="Century Gothic" w:hAnsi="Century Gothic"/>
          <w:sz w:val="18"/>
          <w:szCs w:val="18"/>
        </w:rPr>
        <w:tab/>
      </w:r>
      <w:r>
        <w:rPr>
          <w:rFonts w:ascii="Century Gothic" w:hAnsi="Century Gothic"/>
          <w:sz w:val="18"/>
          <w:szCs w:val="20"/>
        </w:rPr>
        <w:t xml:space="preserve">Ilala Lodge </w:t>
      </w:r>
      <w:r>
        <w:rPr>
          <w:rFonts w:ascii="Century Gothic" w:hAnsi="Century Gothic"/>
          <w:sz w:val="18"/>
          <w:szCs w:val="18"/>
        </w:rPr>
        <w:t>or similar (rooms with en-suite bathrooms, swimming pool, bar &amp; restaurant)</w:t>
      </w:r>
    </w:p>
    <w:p w14:paraId="36979BA5" w14:textId="7BB44598" w:rsidR="00BA273C" w:rsidRPr="00A95F60" w:rsidRDefault="00A95F60" w:rsidP="00BA273C">
      <w:pPr>
        <w:ind w:left="3060" w:hanging="3060"/>
        <w:rPr>
          <w:rFonts w:ascii="Century Gothic" w:hAnsi="Century Gothic"/>
          <w:b/>
          <w:bCs/>
          <w:sz w:val="18"/>
          <w:szCs w:val="18"/>
        </w:rPr>
      </w:pPr>
      <w:r w:rsidRPr="00A95F60">
        <w:rPr>
          <w:rFonts w:ascii="Century Gothic" w:hAnsi="Century Gothic"/>
          <w:b/>
          <w:bCs/>
          <w:sz w:val="18"/>
          <w:szCs w:val="18"/>
        </w:rPr>
        <w:t>Day 11</w:t>
      </w:r>
    </w:p>
    <w:p w14:paraId="4DDECA56" w14:textId="77777777" w:rsidR="00A95F60" w:rsidRDefault="00A95F60" w:rsidP="00BA273C">
      <w:pPr>
        <w:ind w:left="3060" w:hanging="3060"/>
        <w:rPr>
          <w:rFonts w:ascii="Century Gothic" w:hAnsi="Century Gothic"/>
          <w:sz w:val="18"/>
          <w:szCs w:val="18"/>
        </w:rPr>
      </w:pPr>
    </w:p>
    <w:p w14:paraId="713ADCC9" w14:textId="7082BDC4" w:rsidR="00BA273C" w:rsidRDefault="00BA273C" w:rsidP="00BA273C">
      <w:pPr>
        <w:ind w:left="3060" w:hanging="3060"/>
        <w:rPr>
          <w:rFonts w:ascii="Century Gothic" w:hAnsi="Century Gothic"/>
          <w:sz w:val="18"/>
          <w:szCs w:val="18"/>
        </w:rPr>
      </w:pPr>
      <w:r>
        <w:rPr>
          <w:rFonts w:ascii="Century Gothic" w:hAnsi="Century Gothic"/>
          <w:b/>
          <w:sz w:val="18"/>
          <w:szCs w:val="18"/>
        </w:rPr>
        <w:t>Breakfast:</w:t>
      </w:r>
      <w:r>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sidR="00CE477F">
        <w:rPr>
          <w:rFonts w:ascii="Century Gothic" w:hAnsi="Century Gothic"/>
          <w:sz w:val="18"/>
          <w:szCs w:val="18"/>
        </w:rPr>
        <w:t xml:space="preserve">Simwenge River Lodge </w:t>
      </w:r>
      <w:r>
        <w:rPr>
          <w:rFonts w:ascii="Century Gothic" w:hAnsi="Century Gothic"/>
          <w:sz w:val="18"/>
          <w:szCs w:val="18"/>
        </w:rPr>
        <w:t>or similar</w:t>
      </w:r>
    </w:p>
    <w:p w14:paraId="7A34EEAC" w14:textId="77777777" w:rsidR="00BA273C" w:rsidRDefault="00BA273C" w:rsidP="00BA273C">
      <w:pPr>
        <w:ind w:left="3060" w:hanging="3060"/>
        <w:rPr>
          <w:rFonts w:ascii="Century Gothic" w:hAnsi="Century Gothic"/>
          <w:sz w:val="18"/>
          <w:szCs w:val="18"/>
        </w:rPr>
      </w:pPr>
      <w:r>
        <w:rPr>
          <w:rFonts w:ascii="Century Gothic" w:hAnsi="Century Gothic"/>
          <w:b/>
          <w:sz w:val="18"/>
          <w:szCs w:val="18"/>
        </w:rPr>
        <w:t>Lunch:</w:t>
      </w:r>
      <w:r>
        <w:rPr>
          <w:rFonts w:ascii="Century Gothic" w:hAnsi="Century Gothic"/>
          <w:b/>
          <w:sz w:val="18"/>
          <w:szCs w:val="18"/>
        </w:rPr>
        <w:tab/>
      </w:r>
      <w:r>
        <w:rPr>
          <w:rFonts w:ascii="Century Gothic" w:hAnsi="Century Gothic"/>
          <w:sz w:val="18"/>
          <w:szCs w:val="18"/>
        </w:rPr>
        <w:t>For your own account</w:t>
      </w:r>
    </w:p>
    <w:p w14:paraId="5BB52CCD" w14:textId="31D46B87" w:rsidR="00BA273C" w:rsidRDefault="00BA273C" w:rsidP="00BA273C">
      <w:pPr>
        <w:ind w:left="3060" w:hanging="3060"/>
        <w:rPr>
          <w:rFonts w:ascii="Century Gothic" w:hAnsi="Century Gothic"/>
          <w:sz w:val="18"/>
          <w:szCs w:val="18"/>
        </w:rPr>
      </w:pPr>
      <w:r>
        <w:rPr>
          <w:rFonts w:ascii="Century Gothic" w:hAnsi="Century Gothic"/>
          <w:b/>
          <w:sz w:val="18"/>
          <w:szCs w:val="18"/>
        </w:rPr>
        <w:t>Dinner:</w:t>
      </w:r>
      <w:r>
        <w:rPr>
          <w:rFonts w:ascii="Century Gothic" w:hAnsi="Century Gothic"/>
          <w:sz w:val="18"/>
          <w:szCs w:val="18"/>
        </w:rPr>
        <w:tab/>
        <w:t>For your own account</w:t>
      </w:r>
    </w:p>
    <w:p w14:paraId="3D2DEF2A" w14:textId="7705114B" w:rsidR="00A95F60" w:rsidRDefault="00A95F60" w:rsidP="00BA273C">
      <w:pPr>
        <w:ind w:left="3060" w:hanging="3060"/>
        <w:rPr>
          <w:rFonts w:ascii="Century Gothic" w:hAnsi="Century Gothic"/>
          <w:sz w:val="18"/>
          <w:szCs w:val="18"/>
        </w:rPr>
      </w:pPr>
    </w:p>
    <w:p w14:paraId="18755219" w14:textId="672E5E4A" w:rsidR="00A95F60" w:rsidRPr="00A95F60" w:rsidRDefault="00A95F60" w:rsidP="00BA273C">
      <w:pPr>
        <w:ind w:left="3060" w:hanging="3060"/>
        <w:rPr>
          <w:rFonts w:ascii="Century Gothic" w:hAnsi="Century Gothic"/>
          <w:b/>
          <w:bCs/>
          <w:sz w:val="18"/>
          <w:szCs w:val="18"/>
        </w:rPr>
      </w:pPr>
      <w:r w:rsidRPr="00A95F60">
        <w:rPr>
          <w:rFonts w:ascii="Century Gothic" w:hAnsi="Century Gothic"/>
          <w:b/>
          <w:bCs/>
          <w:sz w:val="18"/>
          <w:szCs w:val="18"/>
        </w:rPr>
        <w:t>Day 12</w:t>
      </w:r>
    </w:p>
    <w:p w14:paraId="78E41C0A" w14:textId="77777777" w:rsidR="00A95F60" w:rsidRDefault="00A95F60" w:rsidP="00BA273C">
      <w:pPr>
        <w:ind w:left="3060" w:hanging="3060"/>
        <w:rPr>
          <w:rFonts w:ascii="Century Gothic" w:hAnsi="Century Gothic"/>
          <w:sz w:val="18"/>
          <w:szCs w:val="18"/>
        </w:rPr>
      </w:pPr>
    </w:p>
    <w:p w14:paraId="788ACEAC" w14:textId="77777777" w:rsidR="00A95F60" w:rsidRDefault="00A95F60" w:rsidP="00A95F60">
      <w:pPr>
        <w:ind w:left="3060" w:hanging="3060"/>
        <w:rPr>
          <w:rFonts w:ascii="Century Gothic" w:hAnsi="Century Gothic"/>
          <w:sz w:val="18"/>
          <w:szCs w:val="18"/>
        </w:rPr>
      </w:pPr>
      <w:r>
        <w:rPr>
          <w:rFonts w:ascii="Century Gothic" w:hAnsi="Century Gothic"/>
          <w:b/>
          <w:sz w:val="18"/>
          <w:szCs w:val="18"/>
        </w:rPr>
        <w:t>Breakfast:</w:t>
      </w:r>
      <w:r>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Pr>
          <w:rFonts w:ascii="Century Gothic" w:hAnsi="Century Gothic"/>
          <w:sz w:val="18"/>
          <w:szCs w:val="20"/>
        </w:rPr>
        <w:t xml:space="preserve">Ilala Lodge </w:t>
      </w:r>
      <w:r>
        <w:rPr>
          <w:rFonts w:ascii="Century Gothic" w:hAnsi="Century Gothic"/>
          <w:sz w:val="18"/>
          <w:szCs w:val="18"/>
        </w:rPr>
        <w:t>or similar</w:t>
      </w:r>
    </w:p>
    <w:p w14:paraId="00278636" w14:textId="77777777" w:rsidR="00A95F60" w:rsidRDefault="00A95F60" w:rsidP="00A95F60">
      <w:pPr>
        <w:ind w:left="3060" w:hanging="3060"/>
        <w:rPr>
          <w:rFonts w:ascii="Century Gothic" w:hAnsi="Century Gothic"/>
          <w:sz w:val="18"/>
          <w:szCs w:val="18"/>
        </w:rPr>
      </w:pPr>
      <w:r>
        <w:rPr>
          <w:rFonts w:ascii="Century Gothic" w:hAnsi="Century Gothic"/>
          <w:b/>
          <w:sz w:val="18"/>
          <w:szCs w:val="18"/>
        </w:rPr>
        <w:t>Lunch:</w:t>
      </w:r>
      <w:r>
        <w:rPr>
          <w:rFonts w:ascii="Century Gothic" w:hAnsi="Century Gothic"/>
          <w:b/>
          <w:sz w:val="18"/>
          <w:szCs w:val="18"/>
        </w:rPr>
        <w:tab/>
      </w:r>
      <w:r>
        <w:rPr>
          <w:rFonts w:ascii="Century Gothic" w:hAnsi="Century Gothic"/>
          <w:sz w:val="18"/>
          <w:szCs w:val="18"/>
        </w:rPr>
        <w:t>For your own account</w:t>
      </w:r>
    </w:p>
    <w:p w14:paraId="0754847C" w14:textId="77777777" w:rsidR="00A95F60" w:rsidRPr="006D20D4" w:rsidRDefault="00A95F60" w:rsidP="00A95F60">
      <w:pPr>
        <w:ind w:left="3060" w:hanging="3060"/>
        <w:rPr>
          <w:rFonts w:ascii="Century Gothic" w:hAnsi="Century Gothic"/>
          <w:sz w:val="18"/>
          <w:szCs w:val="18"/>
        </w:rPr>
      </w:pPr>
      <w:r>
        <w:rPr>
          <w:rFonts w:ascii="Century Gothic" w:hAnsi="Century Gothic"/>
          <w:b/>
          <w:sz w:val="18"/>
          <w:szCs w:val="18"/>
        </w:rPr>
        <w:t>Dinner:</w:t>
      </w:r>
      <w:r>
        <w:rPr>
          <w:rFonts w:ascii="Century Gothic" w:hAnsi="Century Gothic"/>
          <w:sz w:val="18"/>
          <w:szCs w:val="18"/>
        </w:rPr>
        <w:tab/>
        <w:t>For your own account</w:t>
      </w:r>
    </w:p>
    <w:p w14:paraId="0BB34C82" w14:textId="77777777" w:rsidR="00A95F60" w:rsidRPr="006D20D4" w:rsidRDefault="00A95F60" w:rsidP="00BA273C">
      <w:pPr>
        <w:ind w:left="3060" w:hanging="3060"/>
        <w:rPr>
          <w:rFonts w:ascii="Century Gothic" w:hAnsi="Century Gothic"/>
          <w:sz w:val="18"/>
          <w:szCs w:val="18"/>
        </w:rPr>
      </w:pPr>
    </w:p>
    <w:p w14:paraId="42FFED75" w14:textId="19197DFF" w:rsidR="006D20D4" w:rsidRPr="000B54D8" w:rsidRDefault="006D20D4" w:rsidP="006D20D4">
      <w:pPr>
        <w:pStyle w:val="Heading2"/>
        <w:rPr>
          <w:b w:val="0"/>
          <w:bCs w:val="0"/>
          <w:sz w:val="20"/>
          <w:szCs w:val="20"/>
        </w:rPr>
      </w:pPr>
      <w:r w:rsidRPr="000B54D8">
        <w:rPr>
          <w:sz w:val="20"/>
          <w:szCs w:val="20"/>
        </w:rPr>
        <w:t>D</w:t>
      </w:r>
      <w:r>
        <w:rPr>
          <w:sz w:val="20"/>
          <w:szCs w:val="20"/>
        </w:rPr>
        <w:t>A</w:t>
      </w:r>
      <w:r w:rsidRPr="000B54D8">
        <w:rPr>
          <w:sz w:val="20"/>
          <w:szCs w:val="20"/>
        </w:rPr>
        <w:t xml:space="preserve">Y </w:t>
      </w:r>
      <w:r>
        <w:rPr>
          <w:sz w:val="20"/>
          <w:szCs w:val="20"/>
        </w:rPr>
        <w:t>13</w:t>
      </w:r>
      <w:r w:rsidRPr="000B54D8">
        <w:rPr>
          <w:sz w:val="20"/>
          <w:szCs w:val="20"/>
        </w:rPr>
        <w:t xml:space="preserve">: VICTORIA FALLS, ZIMBABWE </w:t>
      </w:r>
      <w:r w:rsidRPr="000B54D8">
        <w:rPr>
          <w:sz w:val="20"/>
          <w:szCs w:val="20"/>
        </w:rPr>
        <w:tab/>
      </w:r>
      <w:r w:rsidRPr="000B54D8">
        <w:rPr>
          <w:sz w:val="20"/>
          <w:szCs w:val="20"/>
        </w:rPr>
        <w:tab/>
      </w:r>
      <w:r w:rsidRPr="000B54D8">
        <w:rPr>
          <w:sz w:val="20"/>
          <w:szCs w:val="20"/>
        </w:rPr>
        <w:tab/>
        <w:t xml:space="preserve">       </w:t>
      </w:r>
      <w:r w:rsidR="00757572">
        <w:rPr>
          <w:sz w:val="20"/>
          <w:szCs w:val="20"/>
        </w:rPr>
        <w:t xml:space="preserve">           </w:t>
      </w:r>
      <w:r w:rsidRPr="000B54D8">
        <w:rPr>
          <w:sz w:val="20"/>
          <w:szCs w:val="20"/>
        </w:rPr>
        <w:t xml:space="preserve">  </w:t>
      </w:r>
      <w:r w:rsidR="004D714B">
        <w:rPr>
          <w:sz w:val="20"/>
          <w:szCs w:val="20"/>
        </w:rPr>
        <w:t>B</w:t>
      </w:r>
    </w:p>
    <w:p w14:paraId="0AE23AD5" w14:textId="1141A5FB" w:rsidR="00096830" w:rsidRPr="00096830" w:rsidRDefault="00B53F29" w:rsidP="00B53F29">
      <w:pPr>
        <w:rPr>
          <w:rFonts w:ascii="Century Gothic" w:hAnsi="Century Gothic"/>
          <w:sz w:val="18"/>
          <w:szCs w:val="20"/>
        </w:rPr>
      </w:pPr>
      <w:r w:rsidRPr="00B53F29">
        <w:rPr>
          <w:rFonts w:ascii="Century Gothic" w:hAnsi="Century Gothic"/>
          <w:sz w:val="18"/>
          <w:szCs w:val="20"/>
        </w:rPr>
        <w:t>As our exciting safari expedition draws to a close, savour a delicious breakfast before bidding farewell and departing for Victoria Falls Airport</w:t>
      </w:r>
      <w:r>
        <w:rPr>
          <w:rFonts w:ascii="Century Gothic" w:hAnsi="Century Gothic"/>
          <w:sz w:val="18"/>
          <w:szCs w:val="20"/>
        </w:rPr>
        <w:t xml:space="preserve">. </w:t>
      </w:r>
      <w:r w:rsidRPr="00B53F29">
        <w:rPr>
          <w:rFonts w:ascii="Century Gothic" w:hAnsi="Century Gothic"/>
          <w:sz w:val="18"/>
          <w:szCs w:val="20"/>
        </w:rPr>
        <w:t>We hope to welcome you again one day on another of our African adventures.</w:t>
      </w:r>
    </w:p>
    <w:p w14:paraId="5C347B2D" w14:textId="1406E708" w:rsidR="001166CF" w:rsidRDefault="001166CF" w:rsidP="006D20D4">
      <w:pPr>
        <w:ind w:left="3060" w:hanging="3060"/>
        <w:rPr>
          <w:rFonts w:ascii="Century Gothic" w:hAnsi="Century Gothic"/>
          <w:sz w:val="18"/>
          <w:szCs w:val="20"/>
        </w:rPr>
      </w:pPr>
    </w:p>
    <w:p w14:paraId="67D9E576" w14:textId="77777777" w:rsidR="00096830" w:rsidRDefault="00096830" w:rsidP="006D20D4">
      <w:pPr>
        <w:ind w:left="3060" w:hanging="3060"/>
        <w:rPr>
          <w:rFonts w:ascii="Century Gothic" w:hAnsi="Century Gothic"/>
          <w:sz w:val="18"/>
          <w:szCs w:val="20"/>
        </w:rPr>
      </w:pPr>
    </w:p>
    <w:p w14:paraId="1B842753" w14:textId="59345A5C" w:rsidR="001166CF" w:rsidRPr="00F5469B" w:rsidRDefault="001166CF" w:rsidP="001166CF">
      <w:pPr>
        <w:tabs>
          <w:tab w:val="left" w:pos="6480"/>
        </w:tabs>
        <w:ind w:left="3060" w:hanging="3060"/>
        <w:jc w:val="both"/>
        <w:rPr>
          <w:rFonts w:ascii="Century Gothic" w:hAnsi="Century Gothic"/>
          <w:sz w:val="18"/>
          <w:szCs w:val="18"/>
        </w:rPr>
      </w:pPr>
      <w:r w:rsidRPr="00F5469B">
        <w:rPr>
          <w:rFonts w:ascii="Century Gothic" w:hAnsi="Century Gothic"/>
          <w:b/>
          <w:bCs/>
          <w:sz w:val="18"/>
          <w:szCs w:val="18"/>
        </w:rPr>
        <w:t>Distance:</w:t>
      </w:r>
      <w:r w:rsidRPr="00F5469B">
        <w:rPr>
          <w:rFonts w:ascii="Century Gothic" w:hAnsi="Century Gothic"/>
          <w:sz w:val="18"/>
          <w:szCs w:val="18"/>
        </w:rPr>
        <w:tab/>
        <w:t>30 km</w:t>
      </w:r>
      <w:r w:rsidRPr="00F5469B">
        <w:rPr>
          <w:rFonts w:ascii="Century Gothic" w:hAnsi="Century Gothic"/>
          <w:sz w:val="18"/>
          <w:szCs w:val="18"/>
        </w:rPr>
        <w:tab/>
      </w:r>
      <w:r w:rsidRPr="00F5469B">
        <w:rPr>
          <w:rFonts w:ascii="Century Gothic" w:hAnsi="Century Gothic"/>
          <w:b/>
          <w:bCs/>
          <w:sz w:val="18"/>
          <w:szCs w:val="18"/>
        </w:rPr>
        <w:t xml:space="preserve">Departure: </w:t>
      </w:r>
      <w:r w:rsidRPr="00F5469B">
        <w:rPr>
          <w:rFonts w:ascii="Century Gothic" w:hAnsi="Century Gothic"/>
          <w:bCs/>
          <w:sz w:val="18"/>
          <w:szCs w:val="18"/>
        </w:rPr>
        <w:t>0</w:t>
      </w:r>
      <w:r w:rsidR="00682D4D">
        <w:rPr>
          <w:rFonts w:ascii="Century Gothic" w:hAnsi="Century Gothic"/>
          <w:sz w:val="18"/>
          <w:szCs w:val="18"/>
        </w:rPr>
        <w:t>7</w:t>
      </w:r>
      <w:r w:rsidRPr="00F5469B">
        <w:rPr>
          <w:rFonts w:ascii="Century Gothic" w:hAnsi="Century Gothic"/>
          <w:sz w:val="18"/>
          <w:szCs w:val="18"/>
        </w:rPr>
        <w:t>h00</w:t>
      </w:r>
      <w:r w:rsidRPr="00F5469B">
        <w:rPr>
          <w:rFonts w:ascii="Century Gothic" w:hAnsi="Century Gothic"/>
          <w:sz w:val="18"/>
          <w:szCs w:val="18"/>
        </w:rPr>
        <w:tab/>
      </w:r>
    </w:p>
    <w:p w14:paraId="4577AF12" w14:textId="77777777" w:rsidR="001166CF" w:rsidRDefault="001166CF" w:rsidP="006D20D4">
      <w:pPr>
        <w:ind w:left="3060" w:hanging="3060"/>
        <w:rPr>
          <w:rFonts w:ascii="Century Gothic" w:hAnsi="Century Gothic"/>
          <w:sz w:val="18"/>
          <w:szCs w:val="20"/>
        </w:rPr>
      </w:pPr>
    </w:p>
    <w:p w14:paraId="273CBD66" w14:textId="77777777" w:rsidR="006D20D4" w:rsidRPr="000B54D8" w:rsidRDefault="006D20D4" w:rsidP="001166CF">
      <w:pPr>
        <w:rPr>
          <w:rFonts w:ascii="Century Gothic" w:hAnsi="Century Gothic"/>
          <w:sz w:val="18"/>
          <w:szCs w:val="18"/>
        </w:rPr>
      </w:pPr>
    </w:p>
    <w:p w14:paraId="171D1F7C" w14:textId="7401A0DA" w:rsidR="00B95ECF" w:rsidRDefault="006D20D4" w:rsidP="0077702F">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90A73" w:rsidRPr="0016348C">
        <w:rPr>
          <w:rFonts w:ascii="Century Gothic" w:hAnsi="Century Gothic"/>
          <w:sz w:val="18"/>
          <w:szCs w:val="18"/>
        </w:rPr>
        <w:t xml:space="preserve">At </w:t>
      </w:r>
      <w:r w:rsidR="001166CF">
        <w:rPr>
          <w:rFonts w:ascii="Century Gothic" w:hAnsi="Century Gothic"/>
          <w:sz w:val="18"/>
          <w:szCs w:val="20"/>
        </w:rPr>
        <w:t xml:space="preserve">Ilala Lodge </w:t>
      </w:r>
      <w:r w:rsidR="00790A73" w:rsidRPr="0016348C">
        <w:rPr>
          <w:rFonts w:ascii="Century Gothic" w:hAnsi="Century Gothic"/>
          <w:sz w:val="18"/>
          <w:szCs w:val="18"/>
        </w:rPr>
        <w:t>or similar</w:t>
      </w:r>
    </w:p>
    <w:p w14:paraId="7D84BE48" w14:textId="77777777" w:rsidR="00B95ECF" w:rsidRDefault="00B95ECF">
      <w:pPr>
        <w:rPr>
          <w:rFonts w:ascii="Century Gothic" w:hAnsi="Century Gothic"/>
          <w:sz w:val="18"/>
          <w:szCs w:val="18"/>
        </w:rPr>
      </w:pPr>
      <w:r>
        <w:rPr>
          <w:rFonts w:ascii="Century Gothic" w:hAnsi="Century Gothic"/>
          <w:sz w:val="18"/>
          <w:szCs w:val="18"/>
        </w:rPr>
        <w:br w:type="page"/>
      </w:r>
    </w:p>
    <w:p w14:paraId="4DBDB288" w14:textId="77777777" w:rsidR="00633A7E" w:rsidRDefault="00633A7E" w:rsidP="00B95ECF">
      <w:pPr>
        <w:rPr>
          <w:rFonts w:ascii="Century Gothic" w:hAnsi="Century Gothic"/>
          <w:sz w:val="18"/>
          <w:szCs w:val="18"/>
        </w:rPr>
      </w:pPr>
    </w:p>
    <w:p w14:paraId="12282ACE" w14:textId="77777777" w:rsidR="00DB6B4A" w:rsidRPr="00F5469B" w:rsidRDefault="00DB6B4A" w:rsidP="00E870DF">
      <w:pPr>
        <w:ind w:left="3119" w:hanging="3119"/>
        <w:rPr>
          <w:rFonts w:ascii="Century Gothic" w:hAnsi="Century Gothic"/>
          <w:sz w:val="18"/>
          <w:szCs w:val="18"/>
        </w:rPr>
      </w:pPr>
    </w:p>
    <w:p w14:paraId="27E827E3" w14:textId="77777777" w:rsidR="00740C7E" w:rsidRPr="00F15108" w:rsidRDefault="00740C7E" w:rsidP="00740C7E">
      <w:pPr>
        <w:pStyle w:val="Heading1"/>
        <w:pBdr>
          <w:bottom w:val="single" w:sz="4" w:space="1" w:color="auto"/>
        </w:pBdr>
        <w:spacing w:before="0"/>
        <w:jc w:val="center"/>
        <w:rPr>
          <w:sz w:val="22"/>
          <w:szCs w:val="20"/>
          <w:u w:val="none"/>
        </w:rPr>
      </w:pPr>
      <w:bookmarkStart w:id="6" w:name="_Tour_price_2014"/>
      <w:bookmarkStart w:id="7" w:name="_Local_Payment:_1"/>
      <w:bookmarkStart w:id="8" w:name="_Pre-departure_Information_1"/>
      <w:bookmarkEnd w:id="6"/>
      <w:bookmarkEnd w:id="7"/>
      <w:bookmarkEnd w:id="8"/>
      <w:r w:rsidRPr="00F15108">
        <w:rPr>
          <w:sz w:val="22"/>
          <w:szCs w:val="20"/>
          <w:u w:val="none"/>
        </w:rPr>
        <w:t>PRE-DEPARTURE INFORMATION</w:t>
      </w:r>
    </w:p>
    <w:p w14:paraId="104EF347" w14:textId="77777777" w:rsidR="00295A32" w:rsidRPr="00F5469B" w:rsidRDefault="00740C7E" w:rsidP="0079381D">
      <w:pPr>
        <w:pStyle w:val="Heading1"/>
        <w:rPr>
          <w:sz w:val="18"/>
          <w:szCs w:val="18"/>
          <w:u w:val="none"/>
        </w:rPr>
      </w:pPr>
      <w:r w:rsidRPr="00F5469B">
        <w:rPr>
          <w:sz w:val="18"/>
          <w:szCs w:val="18"/>
          <w:u w:val="none"/>
        </w:rPr>
        <w:t>DEPARTURE:</w:t>
      </w:r>
    </w:p>
    <w:p w14:paraId="3FD7AD08" w14:textId="0D3CD372" w:rsidR="001D3B5A" w:rsidRPr="00F5469B" w:rsidRDefault="001D3B5A" w:rsidP="001D3B5A">
      <w:pPr>
        <w:jc w:val="both"/>
        <w:rPr>
          <w:rFonts w:ascii="Century Gothic" w:hAnsi="Century Gothic"/>
          <w:sz w:val="18"/>
          <w:szCs w:val="18"/>
        </w:rPr>
      </w:pPr>
      <w:r w:rsidRPr="00F5469B">
        <w:rPr>
          <w:rFonts w:ascii="Century Gothic" w:hAnsi="Century Gothic" w:cs="Tahoma"/>
          <w:sz w:val="18"/>
          <w:szCs w:val="18"/>
        </w:rPr>
        <w:t xml:space="preserve">The </w:t>
      </w:r>
      <w:r w:rsidR="001166CF">
        <w:rPr>
          <w:rFonts w:ascii="Century Gothic" w:hAnsi="Century Gothic" w:cs="Tahoma"/>
          <w:sz w:val="18"/>
          <w:szCs w:val="18"/>
        </w:rPr>
        <w:t>Grand Zambezi</w:t>
      </w:r>
      <w:r w:rsidRPr="00F5469B">
        <w:rPr>
          <w:rFonts w:ascii="Century Gothic" w:hAnsi="Century Gothic" w:cs="Tahoma"/>
          <w:sz w:val="18"/>
          <w:szCs w:val="18"/>
        </w:rPr>
        <w:t xml:space="preserve"> </w:t>
      </w:r>
      <w:r w:rsidRPr="00F5469B">
        <w:rPr>
          <w:rFonts w:ascii="Century Gothic" w:hAnsi="Century Gothic"/>
          <w:sz w:val="18"/>
          <w:szCs w:val="18"/>
        </w:rPr>
        <w:t xml:space="preserve">departs from </w:t>
      </w:r>
      <w:r w:rsidR="00ED402C" w:rsidRPr="0046397B">
        <w:rPr>
          <w:rFonts w:ascii="Century Gothic" w:hAnsi="Century Gothic"/>
          <w:sz w:val="18"/>
          <w:szCs w:val="20"/>
        </w:rPr>
        <w:t>Radisson Blu Mosi-Oa-Tunya, Livingstone Resort</w:t>
      </w:r>
      <w:r w:rsidR="006D20D4" w:rsidRPr="00F5469B">
        <w:rPr>
          <w:rFonts w:ascii="Century Gothic" w:hAnsi="Century Gothic"/>
          <w:sz w:val="18"/>
          <w:szCs w:val="20"/>
        </w:rPr>
        <w:t xml:space="preserve"> </w:t>
      </w:r>
      <w:r w:rsidR="00A83FAC" w:rsidRPr="00F5469B">
        <w:rPr>
          <w:rFonts w:ascii="Century Gothic" w:hAnsi="Century Gothic"/>
          <w:sz w:val="18"/>
          <w:szCs w:val="18"/>
        </w:rPr>
        <w:t>or similar</w:t>
      </w:r>
      <w:r w:rsidR="00181649" w:rsidRPr="00F5469B">
        <w:rPr>
          <w:rFonts w:ascii="Century Gothic" w:hAnsi="Century Gothic"/>
          <w:sz w:val="18"/>
          <w:szCs w:val="18"/>
        </w:rPr>
        <w:t>.</w:t>
      </w:r>
    </w:p>
    <w:p w14:paraId="5015D543" w14:textId="77777777" w:rsidR="001A36E6" w:rsidRPr="00F5469B" w:rsidRDefault="001A36E6" w:rsidP="001D3B5A">
      <w:pPr>
        <w:jc w:val="both"/>
        <w:rPr>
          <w:rFonts w:ascii="Century Gothic" w:hAnsi="Century Gothic"/>
          <w:sz w:val="18"/>
          <w:szCs w:val="18"/>
        </w:rPr>
      </w:pPr>
    </w:p>
    <w:p w14:paraId="70A33E82" w14:textId="77777777" w:rsidR="00076158" w:rsidRPr="00F5469B" w:rsidRDefault="00076158" w:rsidP="001D3B5A">
      <w:pPr>
        <w:jc w:val="both"/>
        <w:rPr>
          <w:rFonts w:ascii="Century Gothic" w:hAnsi="Century Gothic"/>
          <w:b/>
          <w:sz w:val="18"/>
          <w:szCs w:val="18"/>
        </w:rPr>
      </w:pPr>
      <w:r w:rsidRPr="00F5469B">
        <w:rPr>
          <w:rFonts w:ascii="Century Gothic" w:hAnsi="Century Gothic"/>
          <w:b/>
          <w:sz w:val="18"/>
          <w:szCs w:val="18"/>
        </w:rPr>
        <w:t>Please note that the daily departure times are</w:t>
      </w:r>
      <w:r w:rsidR="001140C2" w:rsidRPr="00F5469B">
        <w:rPr>
          <w:rFonts w:ascii="Century Gothic" w:hAnsi="Century Gothic"/>
          <w:b/>
          <w:sz w:val="18"/>
          <w:szCs w:val="18"/>
        </w:rPr>
        <w:t xml:space="preserve"> a guideline only and are</w:t>
      </w:r>
      <w:r w:rsidRPr="00F5469B">
        <w:rPr>
          <w:rFonts w:ascii="Century Gothic" w:hAnsi="Century Gothic"/>
          <w:b/>
          <w:sz w:val="18"/>
          <w:szCs w:val="18"/>
        </w:rPr>
        <w:t xml:space="preserve"> subject to change due to seasonal </w:t>
      </w:r>
      <w:r w:rsidR="001A36E6" w:rsidRPr="00F5469B">
        <w:rPr>
          <w:rFonts w:ascii="Century Gothic" w:hAnsi="Century Gothic"/>
          <w:b/>
          <w:sz w:val="18"/>
          <w:szCs w:val="18"/>
        </w:rPr>
        <w:t>variations</w:t>
      </w:r>
      <w:r w:rsidRPr="00F5469B">
        <w:rPr>
          <w:rFonts w:ascii="Century Gothic" w:hAnsi="Century Gothic"/>
          <w:b/>
          <w:sz w:val="18"/>
          <w:szCs w:val="18"/>
        </w:rPr>
        <w:t>, as well as unforeseen circumstances</w:t>
      </w:r>
      <w:r w:rsidR="001523C5" w:rsidRPr="00F5469B">
        <w:rPr>
          <w:rFonts w:ascii="Century Gothic" w:hAnsi="Century Gothic"/>
          <w:b/>
          <w:sz w:val="18"/>
          <w:szCs w:val="18"/>
        </w:rPr>
        <w:t xml:space="preserve">. </w:t>
      </w:r>
      <w:r w:rsidR="001A36E6" w:rsidRPr="00F5469B">
        <w:rPr>
          <w:rFonts w:ascii="Century Gothic" w:hAnsi="Century Gothic"/>
          <w:b/>
          <w:sz w:val="18"/>
          <w:szCs w:val="18"/>
        </w:rPr>
        <w:t xml:space="preserve">The final </w:t>
      </w:r>
      <w:r w:rsidR="00297147" w:rsidRPr="00F5469B">
        <w:rPr>
          <w:rFonts w:ascii="Century Gothic" w:hAnsi="Century Gothic"/>
          <w:b/>
          <w:sz w:val="18"/>
          <w:szCs w:val="18"/>
        </w:rPr>
        <w:t>decision</w:t>
      </w:r>
      <w:r w:rsidR="001A36E6" w:rsidRPr="00F5469B">
        <w:rPr>
          <w:rFonts w:ascii="Century Gothic" w:hAnsi="Century Gothic"/>
          <w:b/>
          <w:sz w:val="18"/>
          <w:szCs w:val="18"/>
        </w:rPr>
        <w:t xml:space="preserve"> rests with your guide who will advise you at what time you will be departing each day.</w:t>
      </w:r>
    </w:p>
    <w:p w14:paraId="41A1F2E5" w14:textId="77777777" w:rsidR="00114B98" w:rsidRPr="00F5469B" w:rsidRDefault="00114B98" w:rsidP="001D3B5A">
      <w:pPr>
        <w:jc w:val="both"/>
        <w:rPr>
          <w:rFonts w:ascii="Century Gothic" w:hAnsi="Century Gothic"/>
          <w:sz w:val="18"/>
          <w:szCs w:val="18"/>
        </w:rPr>
      </w:pPr>
    </w:p>
    <w:p w14:paraId="7CF003CB" w14:textId="77777777" w:rsidR="001D3B5A" w:rsidRPr="00F5469B" w:rsidRDefault="001140C2" w:rsidP="001D3B5A">
      <w:pPr>
        <w:jc w:val="both"/>
        <w:rPr>
          <w:rFonts w:ascii="Century Gothic" w:hAnsi="Century Gothic"/>
          <w:sz w:val="18"/>
          <w:szCs w:val="18"/>
        </w:rPr>
      </w:pPr>
      <w:r w:rsidRPr="00F5469B">
        <w:rPr>
          <w:rFonts w:ascii="Century Gothic" w:hAnsi="Century Gothic"/>
          <w:sz w:val="18"/>
          <w:szCs w:val="18"/>
        </w:rPr>
        <w:t xml:space="preserve">On the evening of </w:t>
      </w:r>
      <w:r w:rsidR="00201BA0" w:rsidRPr="00F5469B">
        <w:rPr>
          <w:rFonts w:ascii="Century Gothic" w:hAnsi="Century Gothic"/>
          <w:sz w:val="18"/>
          <w:szCs w:val="18"/>
        </w:rPr>
        <w:t>d</w:t>
      </w:r>
      <w:r w:rsidRPr="00F5469B">
        <w:rPr>
          <w:rFonts w:ascii="Century Gothic" w:hAnsi="Century Gothic"/>
          <w:sz w:val="18"/>
          <w:szCs w:val="18"/>
        </w:rPr>
        <w:t>ay 1</w:t>
      </w:r>
      <w:r w:rsidR="001D3B5A" w:rsidRPr="00F5469B">
        <w:rPr>
          <w:rFonts w:ascii="Century Gothic" w:hAnsi="Century Gothic"/>
          <w:sz w:val="18"/>
          <w:szCs w:val="18"/>
        </w:rPr>
        <w:t xml:space="preserve">, there will be a meeting presented by your guide, at </w:t>
      </w:r>
      <w:r w:rsidR="00A57210" w:rsidRPr="00F5469B">
        <w:rPr>
          <w:rFonts w:ascii="Century Gothic" w:hAnsi="Century Gothic"/>
          <w:sz w:val="18"/>
          <w:szCs w:val="18"/>
        </w:rPr>
        <w:t>6</w:t>
      </w:r>
      <w:r w:rsidR="001D3B5A" w:rsidRPr="00F5469B">
        <w:rPr>
          <w:rFonts w:ascii="Century Gothic" w:hAnsi="Century Gothic"/>
          <w:sz w:val="18"/>
          <w:szCs w:val="18"/>
        </w:rPr>
        <w:t xml:space="preserve">pm, at </w:t>
      </w:r>
      <w:r w:rsidR="00A83FAC" w:rsidRPr="00F5469B">
        <w:rPr>
          <w:rFonts w:ascii="Century Gothic" w:hAnsi="Century Gothic"/>
          <w:sz w:val="18"/>
          <w:szCs w:val="18"/>
        </w:rPr>
        <w:t>your lodge</w:t>
      </w:r>
      <w:r w:rsidR="001D3B5A" w:rsidRPr="00F5469B">
        <w:rPr>
          <w:rFonts w:ascii="Century Gothic" w:hAnsi="Century Gothic"/>
          <w:sz w:val="18"/>
          <w:szCs w:val="18"/>
        </w:rPr>
        <w:t>. It is imperative that all clients attend this meeting so as not to miss out on any critical information.</w:t>
      </w:r>
    </w:p>
    <w:p w14:paraId="1ECE8353" w14:textId="77777777" w:rsidR="00AE2DFC" w:rsidRPr="00F5469B" w:rsidRDefault="00AE2DFC" w:rsidP="00AE2DFC">
      <w:pPr>
        <w:jc w:val="both"/>
        <w:rPr>
          <w:rFonts w:ascii="Century Gothic" w:hAnsi="Century Gothic"/>
          <w:sz w:val="18"/>
          <w:szCs w:val="18"/>
        </w:rPr>
      </w:pPr>
    </w:p>
    <w:p w14:paraId="7390D54D" w14:textId="77777777" w:rsidR="000D16CE" w:rsidRPr="00F5469B" w:rsidRDefault="000D16CE" w:rsidP="00AE2DFC">
      <w:pPr>
        <w:jc w:val="both"/>
        <w:rPr>
          <w:rFonts w:ascii="Century Gothic" w:hAnsi="Century Gothic"/>
          <w:sz w:val="18"/>
          <w:szCs w:val="18"/>
        </w:rPr>
      </w:pPr>
      <w:r w:rsidRPr="00F5469B">
        <w:rPr>
          <w:rFonts w:ascii="Century Gothic" w:hAnsi="Century Gothic"/>
          <w:sz w:val="18"/>
          <w:szCs w:val="18"/>
        </w:rPr>
        <w:t>Whilst it is our every intention to adhere to the above mentioned itinerary, there may on occasion be a necessity to make alterations in order to make the tour more enjoyable or practical</w:t>
      </w:r>
      <w:r w:rsidR="001523C5" w:rsidRPr="00F5469B">
        <w:rPr>
          <w:rFonts w:ascii="Century Gothic" w:hAnsi="Century Gothic"/>
          <w:sz w:val="18"/>
          <w:szCs w:val="18"/>
        </w:rPr>
        <w:t xml:space="preserve">. </w:t>
      </w:r>
      <w:r w:rsidRPr="00F5469B">
        <w:rPr>
          <w:rFonts w:ascii="Century Gothic" w:hAnsi="Century Gothic"/>
          <w:sz w:val="18"/>
          <w:szCs w:val="18"/>
        </w:rPr>
        <w:t xml:space="preserve">Therefore please treat the itinerary as a guide only. </w:t>
      </w:r>
    </w:p>
    <w:p w14:paraId="1653D61F" w14:textId="77777777" w:rsidR="00295A32" w:rsidRPr="00F5469B" w:rsidRDefault="00740C7E" w:rsidP="001E6807">
      <w:pPr>
        <w:pStyle w:val="Heading1"/>
        <w:rPr>
          <w:sz w:val="18"/>
          <w:szCs w:val="18"/>
          <w:u w:val="none"/>
        </w:rPr>
      </w:pPr>
      <w:bookmarkStart w:id="9" w:name="_Transport:"/>
      <w:bookmarkEnd w:id="9"/>
      <w:r w:rsidRPr="00F5469B">
        <w:rPr>
          <w:sz w:val="18"/>
          <w:szCs w:val="18"/>
          <w:u w:val="none"/>
        </w:rPr>
        <w:t>TRANSPORT:</w:t>
      </w:r>
    </w:p>
    <w:p w14:paraId="294A3383" w14:textId="6E507079" w:rsidR="00F9526A" w:rsidRPr="00F5469B" w:rsidRDefault="006D5396" w:rsidP="000317FC">
      <w:pPr>
        <w:jc w:val="both"/>
        <w:rPr>
          <w:rFonts w:ascii="Century Gothic" w:hAnsi="Century Gothic"/>
          <w:sz w:val="18"/>
          <w:szCs w:val="18"/>
        </w:rPr>
      </w:pPr>
      <w:r>
        <w:rPr>
          <w:rFonts w:ascii="Century Gothic" w:hAnsi="Century Gothic"/>
          <w:sz w:val="18"/>
          <w:szCs w:val="18"/>
        </w:rPr>
        <w:t xml:space="preserve">Jenman African Safaris uses fully equipped Toyota Land Cruisers, </w:t>
      </w:r>
      <w:r w:rsidR="008B1A6B" w:rsidRPr="008B1A6B">
        <w:rPr>
          <w:rFonts w:ascii="Century Gothic" w:hAnsi="Century Gothic"/>
          <w:sz w:val="18"/>
          <w:szCs w:val="18"/>
        </w:rPr>
        <w:t>Mercedes All-Terrain vehicle</w:t>
      </w:r>
      <w:r>
        <w:rPr>
          <w:rFonts w:ascii="Century Gothic" w:hAnsi="Century Gothic"/>
          <w:sz w:val="18"/>
          <w:szCs w:val="18"/>
        </w:rPr>
        <w:t>, 12-seater 4x4 safari vehicles or other appropriate vehicles with comfortable seating, large windows for game viewing, a music and PA system</w:t>
      </w:r>
      <w:r w:rsidR="001523C5" w:rsidRPr="00F5469B">
        <w:rPr>
          <w:rFonts w:ascii="Century Gothic" w:hAnsi="Century Gothic"/>
          <w:sz w:val="18"/>
          <w:szCs w:val="18"/>
        </w:rPr>
        <w:t>.</w:t>
      </w:r>
      <w:r w:rsidR="00952988">
        <w:rPr>
          <w:rFonts w:ascii="Century Gothic" w:hAnsi="Century Gothic"/>
          <w:sz w:val="18"/>
          <w:szCs w:val="18"/>
        </w:rPr>
        <w:t xml:space="preserve"> </w:t>
      </w:r>
      <w:r w:rsidR="00952988" w:rsidRPr="00952988">
        <w:rPr>
          <w:rFonts w:ascii="Century Gothic" w:hAnsi="Century Gothic"/>
          <w:sz w:val="18"/>
          <w:szCs w:val="18"/>
        </w:rPr>
        <w:t xml:space="preserve">We endeavor to ensure that air-conditioning is provided, however we are unable to guarantee this for vehicles travelling through Namibia. </w:t>
      </w:r>
      <w:r w:rsidR="001C4E66" w:rsidRPr="00F5469B">
        <w:rPr>
          <w:rFonts w:ascii="Century Gothic" w:hAnsi="Century Gothic"/>
          <w:sz w:val="18"/>
          <w:szCs w:val="18"/>
        </w:rPr>
        <w:t>All luggage, besides hand luggage and photo equipment, is carried on the vehicle or trailer roof racks to ensure maximum comfort in the vehicle.</w:t>
      </w:r>
      <w:r w:rsidR="00980253" w:rsidRPr="00F5469B">
        <w:rPr>
          <w:rFonts w:ascii="Century Gothic" w:hAnsi="Century Gothic"/>
          <w:sz w:val="18"/>
          <w:szCs w:val="18"/>
        </w:rPr>
        <w:t xml:space="preserve"> </w:t>
      </w:r>
      <w:r w:rsidR="005163E5" w:rsidRPr="00F5469B">
        <w:rPr>
          <w:rFonts w:ascii="Century Gothic" w:hAnsi="Century Gothic"/>
          <w:sz w:val="18"/>
          <w:szCs w:val="18"/>
        </w:rPr>
        <w:t xml:space="preserve">Some game drives may be conducted in open-sided </w:t>
      </w:r>
      <w:r w:rsidR="001E42A3" w:rsidRPr="00F5469B">
        <w:rPr>
          <w:rFonts w:ascii="Century Gothic" w:hAnsi="Century Gothic"/>
          <w:sz w:val="18"/>
          <w:szCs w:val="18"/>
        </w:rPr>
        <w:t xml:space="preserve">safari </w:t>
      </w:r>
      <w:r w:rsidR="005163E5" w:rsidRPr="00F5469B">
        <w:rPr>
          <w:rFonts w:ascii="Century Gothic" w:hAnsi="Century Gothic"/>
          <w:sz w:val="18"/>
          <w:szCs w:val="18"/>
        </w:rPr>
        <w:t xml:space="preserve">vehicles. </w:t>
      </w:r>
      <w:r w:rsidR="00980253" w:rsidRPr="00F5469B">
        <w:rPr>
          <w:rFonts w:ascii="Century Gothic" w:hAnsi="Century Gothic"/>
          <w:sz w:val="18"/>
          <w:szCs w:val="18"/>
        </w:rPr>
        <w:t xml:space="preserve">For transfers between Kasane and Victoria Falls or Hwange and Victoria Falls (or vice versa), 2x4 vehicles may be utilised. </w:t>
      </w:r>
    </w:p>
    <w:p w14:paraId="1EA6F0AC" w14:textId="77777777" w:rsidR="008235DF" w:rsidRPr="00F5469B" w:rsidRDefault="00740C7E" w:rsidP="007D6DE7">
      <w:pPr>
        <w:pStyle w:val="Heading1"/>
        <w:rPr>
          <w:sz w:val="18"/>
          <w:szCs w:val="18"/>
          <w:u w:val="none"/>
        </w:rPr>
      </w:pPr>
      <w:r w:rsidRPr="00F5469B">
        <w:rPr>
          <w:sz w:val="18"/>
          <w:szCs w:val="18"/>
          <w:u w:val="none"/>
        </w:rPr>
        <w:t>TRAVELLING TIMES AND DISTANCES:</w:t>
      </w:r>
    </w:p>
    <w:p w14:paraId="056BC649" w14:textId="77777777" w:rsidR="008235DF" w:rsidRPr="00F5469B" w:rsidRDefault="008235DF" w:rsidP="00201BA0">
      <w:pPr>
        <w:jc w:val="both"/>
        <w:rPr>
          <w:rFonts w:ascii="Century Gothic" w:hAnsi="Century Gothic"/>
          <w:sz w:val="18"/>
          <w:szCs w:val="18"/>
        </w:rPr>
      </w:pPr>
      <w:r w:rsidRPr="00F5469B">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w:t>
      </w:r>
      <w:r w:rsidR="001523C5" w:rsidRPr="00F5469B">
        <w:rPr>
          <w:rFonts w:ascii="Century Gothic" w:hAnsi="Century Gothic"/>
          <w:sz w:val="18"/>
          <w:szCs w:val="18"/>
        </w:rPr>
        <w:t xml:space="preserve">. </w:t>
      </w:r>
      <w:r w:rsidRPr="00F5469B">
        <w:rPr>
          <w:rFonts w:ascii="Century Gothic" w:hAnsi="Century Gothic"/>
          <w:sz w:val="18"/>
          <w:szCs w:val="18"/>
        </w:rPr>
        <w:t>Please keep in mind that the time it takes to travel 100 km in your home country is not equivalent to the time it takes to travel 100 km on African roads</w:t>
      </w:r>
      <w:r w:rsidRPr="00F5469B">
        <w:rPr>
          <w:rFonts w:ascii="Century Gothic" w:hAnsi="Century Gothic"/>
          <w:color w:val="1F497D"/>
          <w:sz w:val="18"/>
          <w:szCs w:val="18"/>
        </w:rPr>
        <w:t xml:space="preserve">, </w:t>
      </w:r>
      <w:r w:rsidRPr="00F5469B">
        <w:rPr>
          <w:rFonts w:ascii="Century Gothic" w:hAnsi="Century Gothic"/>
          <w:sz w:val="18"/>
          <w:szCs w:val="18"/>
        </w:rPr>
        <w:t>therefore we encourage you to sit back and enjoy the spectacular scenery Africa has to offer</w:t>
      </w:r>
      <w:r w:rsidR="001523C5" w:rsidRPr="00F5469B">
        <w:rPr>
          <w:rFonts w:ascii="Century Gothic" w:hAnsi="Century Gothic"/>
          <w:sz w:val="18"/>
          <w:szCs w:val="18"/>
        </w:rPr>
        <w:t xml:space="preserve">. </w:t>
      </w:r>
      <w:r w:rsidRPr="00F5469B">
        <w:rPr>
          <w:rFonts w:ascii="Century Gothic" w:hAnsi="Century Gothic"/>
          <w:sz w:val="18"/>
          <w:szCs w:val="18"/>
        </w:rPr>
        <w:t xml:space="preserve">Where possible additional stops will be made to ensure your travelling comfort at all times.  </w:t>
      </w:r>
    </w:p>
    <w:p w14:paraId="12A2A328" w14:textId="77777777" w:rsidR="00295A32" w:rsidRPr="00F5469B" w:rsidRDefault="00740C7E" w:rsidP="007D6DE7">
      <w:pPr>
        <w:pStyle w:val="Heading1"/>
        <w:rPr>
          <w:sz w:val="18"/>
          <w:szCs w:val="18"/>
          <w:u w:val="none"/>
        </w:rPr>
      </w:pPr>
      <w:bookmarkStart w:id="10" w:name="_Accommodation:"/>
      <w:bookmarkEnd w:id="10"/>
      <w:r w:rsidRPr="00F5469B">
        <w:rPr>
          <w:sz w:val="18"/>
          <w:szCs w:val="18"/>
          <w:u w:val="none"/>
        </w:rPr>
        <w:t>ACCOMMODATION:</w:t>
      </w:r>
    </w:p>
    <w:p w14:paraId="71DA0C03" w14:textId="21835D15" w:rsidR="00C111A3" w:rsidRDefault="007B706A" w:rsidP="007B706A">
      <w:pPr>
        <w:suppressAutoHyphens/>
        <w:jc w:val="both"/>
        <w:rPr>
          <w:rFonts w:ascii="Century Gothic" w:hAnsi="Century Gothic"/>
          <w:sz w:val="18"/>
          <w:szCs w:val="18"/>
        </w:rPr>
      </w:pPr>
      <w:bookmarkStart w:id="11" w:name="_Spending_money:"/>
      <w:bookmarkEnd w:id="11"/>
      <w:r w:rsidRPr="00F5469B">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with en-suite bathrooms.</w:t>
      </w:r>
    </w:p>
    <w:p w14:paraId="550BC061" w14:textId="77777777" w:rsidR="00C111A3" w:rsidRPr="00F5469B" w:rsidRDefault="00C111A3" w:rsidP="007B706A">
      <w:pPr>
        <w:suppressAutoHyphens/>
        <w:jc w:val="both"/>
        <w:rPr>
          <w:rFonts w:ascii="Century Gothic" w:hAnsi="Century Gothic"/>
          <w:sz w:val="18"/>
          <w:szCs w:val="18"/>
        </w:rPr>
      </w:pPr>
    </w:p>
    <w:p w14:paraId="3EE03BA7" w14:textId="77777777" w:rsidR="00295A32" w:rsidRPr="00F5469B" w:rsidRDefault="00740C7E" w:rsidP="007D6DE7">
      <w:pPr>
        <w:pStyle w:val="Heading1"/>
        <w:rPr>
          <w:sz w:val="18"/>
          <w:szCs w:val="18"/>
          <w:u w:val="none"/>
        </w:rPr>
      </w:pPr>
      <w:bookmarkStart w:id="12" w:name="_Meals:"/>
      <w:bookmarkEnd w:id="12"/>
      <w:r w:rsidRPr="00F5469B">
        <w:rPr>
          <w:sz w:val="18"/>
          <w:szCs w:val="18"/>
          <w:u w:val="none"/>
        </w:rPr>
        <w:t>MEALS:</w:t>
      </w:r>
    </w:p>
    <w:p w14:paraId="3B5D5D85" w14:textId="11F3EA4F" w:rsidR="00456127" w:rsidRPr="00F5469B" w:rsidRDefault="00456127" w:rsidP="00456127">
      <w:pPr>
        <w:pStyle w:val="Heading3"/>
        <w:spacing w:before="0"/>
        <w:jc w:val="both"/>
        <w:rPr>
          <w:b w:val="0"/>
          <w:bCs w:val="0"/>
          <w:sz w:val="18"/>
          <w:szCs w:val="18"/>
          <w:u w:val="none"/>
        </w:rPr>
      </w:pPr>
      <w:bookmarkStart w:id="13" w:name="_First_Aid:"/>
      <w:bookmarkEnd w:id="13"/>
      <w:r w:rsidRPr="00F5469B">
        <w:rPr>
          <w:b w:val="0"/>
          <w:bCs w:val="0"/>
          <w:sz w:val="18"/>
          <w:szCs w:val="18"/>
          <w:u w:val="none"/>
        </w:rPr>
        <w:t>Where included most breakfasts and dinners will be enjoyed in the restaurants of the various accommodation establishments</w:t>
      </w:r>
      <w:r w:rsidR="00B36499">
        <w:rPr>
          <w:b w:val="0"/>
          <w:bCs w:val="0"/>
          <w:sz w:val="18"/>
          <w:szCs w:val="18"/>
          <w:u w:val="none"/>
        </w:rPr>
        <w:t xml:space="preserve">. </w:t>
      </w:r>
      <w:r w:rsidRPr="00F5469B">
        <w:rPr>
          <w:b w:val="0"/>
          <w:bCs w:val="0"/>
          <w:sz w:val="18"/>
          <w:szCs w:val="18"/>
          <w:u w:val="none"/>
        </w:rPr>
        <w:t>Please advise us of any special dietary requirements in advance.</w:t>
      </w:r>
    </w:p>
    <w:p w14:paraId="07D987B8" w14:textId="77777777" w:rsidR="00295A32" w:rsidRPr="00F5469B" w:rsidRDefault="00740C7E" w:rsidP="007D6DE7">
      <w:pPr>
        <w:pStyle w:val="Heading1"/>
        <w:rPr>
          <w:sz w:val="18"/>
          <w:szCs w:val="18"/>
          <w:u w:val="none"/>
        </w:rPr>
      </w:pPr>
      <w:bookmarkStart w:id="14" w:name="_Luggage:"/>
      <w:bookmarkStart w:id="15" w:name="_Insurance:"/>
      <w:bookmarkStart w:id="16" w:name="_Clothing_and_other"/>
      <w:bookmarkStart w:id="17" w:name="_Participation"/>
      <w:bookmarkStart w:id="18" w:name="_Sleeping_Bags"/>
      <w:bookmarkStart w:id="19" w:name="_Visas"/>
      <w:bookmarkEnd w:id="14"/>
      <w:bookmarkEnd w:id="15"/>
      <w:bookmarkEnd w:id="16"/>
      <w:bookmarkEnd w:id="17"/>
      <w:bookmarkEnd w:id="18"/>
      <w:bookmarkEnd w:id="19"/>
      <w:r w:rsidRPr="00F5469B">
        <w:rPr>
          <w:sz w:val="18"/>
          <w:szCs w:val="18"/>
          <w:u w:val="none"/>
        </w:rPr>
        <w:t>VISAS:</w:t>
      </w:r>
    </w:p>
    <w:p w14:paraId="3F384D80" w14:textId="3BF3CFC1" w:rsidR="00053451" w:rsidRPr="00F5469B" w:rsidRDefault="007B706A" w:rsidP="00CC7F0F">
      <w:pPr>
        <w:jc w:val="both"/>
        <w:rPr>
          <w:rFonts w:ascii="Century Gothic" w:hAnsi="Century Gothic"/>
          <w:sz w:val="18"/>
          <w:szCs w:val="18"/>
        </w:rPr>
      </w:pPr>
      <w:r w:rsidRPr="00F5469B">
        <w:rPr>
          <w:rFonts w:ascii="Century Gothic" w:hAnsi="Century Gothic"/>
          <w:sz w:val="18"/>
          <w:szCs w:val="18"/>
        </w:rPr>
        <w:t xml:space="preserve">The onus is on the client to organize all visas required to visit the countries stated on the itinerary. </w:t>
      </w:r>
      <w:r w:rsidR="00CC7F0F" w:rsidRPr="00F5469B">
        <w:rPr>
          <w:rFonts w:ascii="Century Gothic" w:hAnsi="Century Gothic"/>
          <w:sz w:val="18"/>
          <w:szCs w:val="18"/>
        </w:rPr>
        <w:t>Please note that travellers entering Botswana will be required to present a valid international health certificate of vaccination for yellow fever should they originate from or have travelled through countries which have been declared yellow fever infected areas within the preceding 6 months.</w:t>
      </w:r>
    </w:p>
    <w:p w14:paraId="6E01EF0E" w14:textId="77777777" w:rsidR="00053451" w:rsidRPr="00F5469B" w:rsidRDefault="00740C7E" w:rsidP="000D2C23">
      <w:pPr>
        <w:pStyle w:val="Heading1"/>
        <w:rPr>
          <w:sz w:val="18"/>
          <w:szCs w:val="18"/>
          <w:u w:val="none"/>
        </w:rPr>
      </w:pPr>
      <w:r w:rsidRPr="00F5469B">
        <w:rPr>
          <w:sz w:val="18"/>
          <w:szCs w:val="18"/>
          <w:u w:val="none"/>
        </w:rPr>
        <w:lastRenderedPageBreak/>
        <w:t>TRAVEL INSURANCE:</w:t>
      </w:r>
    </w:p>
    <w:p w14:paraId="5B3CD7D5" w14:textId="77777777" w:rsidR="006841EA" w:rsidRPr="00F5469B" w:rsidRDefault="00053451" w:rsidP="00053451">
      <w:pPr>
        <w:tabs>
          <w:tab w:val="left" w:pos="3600"/>
        </w:tabs>
        <w:jc w:val="both"/>
        <w:rPr>
          <w:rFonts w:ascii="Century Gothic" w:hAnsi="Century Gothic"/>
          <w:sz w:val="18"/>
          <w:szCs w:val="18"/>
        </w:rPr>
      </w:pPr>
      <w:r w:rsidRPr="00F5469B">
        <w:rPr>
          <w:rFonts w:ascii="Century Gothic" w:hAnsi="Century Gothic" w:cs="Tahoma"/>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r w:rsidR="00CC7F0F" w:rsidRPr="00F5469B">
        <w:rPr>
          <w:rFonts w:ascii="Century Gothic" w:hAnsi="Century Gothic"/>
          <w:sz w:val="18"/>
          <w:szCs w:val="18"/>
        </w:rPr>
        <w:t xml:space="preserve">  </w:t>
      </w:r>
    </w:p>
    <w:p w14:paraId="4830E803" w14:textId="77777777" w:rsidR="0079381D" w:rsidRPr="00F5469B" w:rsidRDefault="0079381D" w:rsidP="00C43E7B">
      <w:pPr>
        <w:pStyle w:val="Heading1"/>
        <w:rPr>
          <w:sz w:val="18"/>
          <w:szCs w:val="18"/>
          <w:u w:val="none"/>
        </w:rPr>
      </w:pPr>
      <w:r w:rsidRPr="00F5469B">
        <w:rPr>
          <w:sz w:val="18"/>
          <w:szCs w:val="18"/>
          <w:u w:val="none"/>
        </w:rPr>
        <w:t>MAKING YOUR TRAVELS MEANINGFUL:</w:t>
      </w:r>
    </w:p>
    <w:p w14:paraId="17418892" w14:textId="77777777" w:rsidR="0079381D" w:rsidRPr="00F5469B" w:rsidRDefault="0079381D" w:rsidP="0079381D">
      <w:pPr>
        <w:jc w:val="both"/>
        <w:rPr>
          <w:rFonts w:ascii="Century Gothic" w:hAnsi="Century Gothic"/>
          <w:sz w:val="18"/>
          <w:szCs w:val="18"/>
        </w:rPr>
      </w:pPr>
      <w:r w:rsidRPr="00F5469B">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4820F579" w14:textId="77777777" w:rsidR="0079381D" w:rsidRPr="00F5469B" w:rsidRDefault="0079381D" w:rsidP="0079381D">
      <w:pPr>
        <w:jc w:val="both"/>
        <w:rPr>
          <w:rFonts w:ascii="Calibri" w:eastAsia="Calibri" w:hAnsi="Calibri"/>
        </w:rPr>
      </w:pPr>
    </w:p>
    <w:p w14:paraId="3375F1C8" w14:textId="77777777" w:rsidR="0079381D" w:rsidRPr="00F5469B" w:rsidRDefault="0079381D" w:rsidP="0079381D">
      <w:pPr>
        <w:jc w:val="both"/>
        <w:rPr>
          <w:rFonts w:ascii="Century Gothic" w:eastAsia="Calibri" w:hAnsi="Century Gothic" w:cs="Segoe UI"/>
          <w:color w:val="000000"/>
          <w:sz w:val="18"/>
          <w:szCs w:val="18"/>
        </w:rPr>
      </w:pPr>
      <w:r w:rsidRPr="00F5469B">
        <w:rPr>
          <w:rFonts w:ascii="Century Gothic" w:hAnsi="Century Gothic"/>
          <w:b/>
          <w:sz w:val="18"/>
          <w:szCs w:val="18"/>
        </w:rPr>
        <w:t xml:space="preserve">Your booking makes a difference:  </w:t>
      </w:r>
      <w:r w:rsidRPr="00F5469B">
        <w:rPr>
          <w:rFonts w:ascii="Century Gothic" w:hAnsi="Century Gothic"/>
          <w:sz w:val="18"/>
          <w:szCs w:val="18"/>
        </w:rPr>
        <w:t>With every booking to the value of R10,000 / US$1,000 / EUR1,000 or more a donation of R</w:t>
      </w:r>
      <w:r w:rsidRPr="00F623AB">
        <w:rPr>
          <w:rFonts w:ascii="Century Gothic" w:hAnsi="Century Gothic"/>
          <w:sz w:val="18"/>
          <w:szCs w:val="18"/>
        </w:rPr>
        <w:t xml:space="preserve">50 / US$5 / EUR5 will go to the Grow Africa Foundation.  </w:t>
      </w:r>
      <w:r w:rsidRPr="00F623AB">
        <w:rPr>
          <w:rFonts w:ascii="Century Gothic" w:hAnsi="Century Gothic"/>
          <w:bCs/>
          <w:sz w:val="18"/>
          <w:szCs w:val="18"/>
        </w:rPr>
        <w:t>Click here</w:t>
      </w:r>
      <w:r w:rsidRPr="00F623AB">
        <w:rPr>
          <w:rFonts w:ascii="Century Gothic" w:hAnsi="Century Gothic"/>
          <w:sz w:val="18"/>
          <w:szCs w:val="18"/>
        </w:rPr>
        <w:t xml:space="preserve"> to see the projects your booking is supporting: </w:t>
      </w:r>
      <w:hyperlink r:id="rId14" w:history="1">
        <w:r w:rsidR="00F623AB" w:rsidRPr="00F623AB">
          <w:rPr>
            <w:rStyle w:val="Hyperlink"/>
            <w:rFonts w:ascii="Century Gothic" w:hAnsi="Century Gothic" w:cs="Arial"/>
            <w:sz w:val="18"/>
            <w:szCs w:val="18"/>
          </w:rPr>
          <w:t>www.growafricafoundation.org</w:t>
        </w:r>
      </w:hyperlink>
    </w:p>
    <w:p w14:paraId="6D821A00" w14:textId="77777777" w:rsidR="00723A46" w:rsidRPr="00F5469B" w:rsidRDefault="00723A46" w:rsidP="00723A46">
      <w:pPr>
        <w:rPr>
          <w:sz w:val="18"/>
          <w:szCs w:val="18"/>
        </w:rPr>
      </w:pPr>
    </w:p>
    <w:p w14:paraId="48D02189" w14:textId="58C15A7F" w:rsidR="00A11BED" w:rsidRDefault="00A11BED" w:rsidP="00717C32">
      <w:pPr>
        <w:jc w:val="both"/>
        <w:rPr>
          <w:rFonts w:ascii="Century Gothic" w:hAnsi="Century Gothic"/>
          <w:b/>
          <w:sz w:val="18"/>
          <w:szCs w:val="18"/>
        </w:rPr>
      </w:pPr>
      <w:r w:rsidRPr="00F5469B">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5" w:history="1">
        <w:r w:rsidRPr="00F5469B">
          <w:rPr>
            <w:rStyle w:val="Hyperlink"/>
            <w:rFonts w:ascii="Century Gothic" w:hAnsi="Century Gothic"/>
            <w:b/>
            <w:sz w:val="18"/>
            <w:szCs w:val="18"/>
          </w:rPr>
          <w:t>www.jenmansafaris.com</w:t>
        </w:r>
      </w:hyperlink>
      <w:r w:rsidRPr="00F5469B">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55CD366B" w14:textId="77777777" w:rsidR="00717C32" w:rsidRDefault="00717C32" w:rsidP="00717C3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CAD7792" w14:textId="77777777" w:rsidR="00717C32" w:rsidRDefault="00717C32" w:rsidP="00717C32">
      <w:pPr>
        <w:jc w:val="both"/>
        <w:rPr>
          <w:rFonts w:ascii="Century Gothic" w:hAnsi="Century Gothic"/>
          <w:sz w:val="20"/>
          <w:szCs w:val="20"/>
        </w:rPr>
      </w:pPr>
    </w:p>
    <w:p w14:paraId="65D0E791" w14:textId="6DC4BDDA" w:rsidR="00717C32" w:rsidRDefault="00717C32" w:rsidP="00717C32">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7B3665">
        <w:rPr>
          <w:rFonts w:ascii="Century Gothic" w:hAnsi="Century Gothic"/>
          <w:sz w:val="20"/>
          <w:szCs w:val="20"/>
        </w:rPr>
        <w:t xml:space="preserve">the </w:t>
      </w:r>
      <w:r>
        <w:rPr>
          <w:rFonts w:ascii="Century Gothic" w:hAnsi="Century Gothic"/>
          <w:sz w:val="20"/>
          <w:szCs w:val="20"/>
        </w:rPr>
        <w:t>following tags:</w:t>
      </w:r>
    </w:p>
    <w:p w14:paraId="1A50831D" w14:textId="77777777" w:rsidR="00717C32" w:rsidRDefault="00717C32" w:rsidP="00717C32">
      <w:pPr>
        <w:rPr>
          <w:rFonts w:ascii="Century Gothic" w:hAnsi="Century Gothic"/>
          <w:b/>
          <w:bCs/>
          <w:sz w:val="20"/>
          <w:szCs w:val="20"/>
        </w:rPr>
      </w:pPr>
    </w:p>
    <w:p w14:paraId="1DC2B66B" w14:textId="750BCD58" w:rsidR="00717C32" w:rsidRDefault="00717C32" w:rsidP="00717C32">
      <w:pPr>
        <w:rPr>
          <w:rFonts w:ascii="Century Gothic" w:hAnsi="Century Gothic"/>
          <w:sz w:val="18"/>
          <w:szCs w:val="18"/>
        </w:rPr>
      </w:pPr>
      <w:r>
        <w:rPr>
          <w:noProof/>
        </w:rPr>
        <w:drawing>
          <wp:inline distT="0" distB="0" distL="0" distR="0" wp14:anchorId="22C782F1" wp14:editId="68E6B071">
            <wp:extent cx="210185" cy="2101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51DCFA44" w14:textId="77777777" w:rsidR="00717C32" w:rsidRDefault="00717C32" w:rsidP="00717C32">
      <w:pPr>
        <w:jc w:val="both"/>
        <w:rPr>
          <w:rFonts w:ascii="Century Gothic" w:hAnsi="Century Gothic"/>
          <w:b/>
          <w:bCs/>
          <w:sz w:val="20"/>
          <w:szCs w:val="20"/>
        </w:rPr>
      </w:pPr>
    </w:p>
    <w:p w14:paraId="2579E2EA" w14:textId="6FBFE920" w:rsidR="00717C32" w:rsidRDefault="00717C32" w:rsidP="00717C32">
      <w:pPr>
        <w:jc w:val="both"/>
        <w:rPr>
          <w:rFonts w:ascii="Century Gothic" w:hAnsi="Century Gothic"/>
          <w:b/>
          <w:bCs/>
          <w:sz w:val="20"/>
          <w:szCs w:val="20"/>
        </w:rPr>
      </w:pPr>
      <w:r>
        <w:rPr>
          <w:noProof/>
        </w:rPr>
        <w:drawing>
          <wp:inline distT="0" distB="0" distL="0" distR="0" wp14:anchorId="5AF72181" wp14:editId="471E4813">
            <wp:extent cx="191770" cy="1917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B99255" w14:textId="77777777" w:rsidR="00717C32" w:rsidRPr="00717C32" w:rsidRDefault="00717C32" w:rsidP="00717C32">
      <w:pPr>
        <w:jc w:val="both"/>
        <w:rPr>
          <w:rFonts w:ascii="Century Gothic" w:hAnsi="Century Gothic"/>
          <w:b/>
          <w:sz w:val="18"/>
          <w:szCs w:val="18"/>
        </w:rPr>
      </w:pPr>
    </w:p>
    <w:sectPr w:rsidR="00717C32" w:rsidRPr="00717C32" w:rsidSect="00D80A19">
      <w:headerReference w:type="default" r:id="rId18"/>
      <w:footerReference w:type="default" r:id="rId19"/>
      <w:headerReference w:type="first" r:id="rId20"/>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C4AB4" w14:textId="77777777" w:rsidR="00FD37BC" w:rsidRDefault="00FD37BC">
      <w:r>
        <w:separator/>
      </w:r>
    </w:p>
  </w:endnote>
  <w:endnote w:type="continuationSeparator" w:id="0">
    <w:p w14:paraId="28217EDB" w14:textId="77777777" w:rsidR="00FD37BC" w:rsidRDefault="00FD37BC">
      <w:r>
        <w:continuationSeparator/>
      </w:r>
    </w:p>
  </w:endnote>
  <w:endnote w:type="continuationNotice" w:id="1">
    <w:p w14:paraId="7E592AE4" w14:textId="77777777" w:rsidR="00FD37BC" w:rsidRDefault="00FD3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F5F50" w14:textId="77777777" w:rsidR="00D604FB" w:rsidRPr="00BB51BC" w:rsidRDefault="00D604FB" w:rsidP="009C5778">
    <w:pPr>
      <w:pStyle w:val="Footer"/>
      <w:jc w:val="center"/>
      <w:rPr>
        <w:rFonts w:ascii="Century Gothic" w:hAnsi="Century Gothic"/>
        <w:color w:val="4F6228"/>
        <w:sz w:val="16"/>
        <w:szCs w:val="16"/>
      </w:rPr>
    </w:pPr>
    <w:r w:rsidRPr="00BB51BC">
      <w:rPr>
        <w:rFonts w:ascii="Century Gothic" w:hAnsi="Century Gothic"/>
        <w:color w:val="4F6228"/>
        <w:sz w:val="16"/>
        <w:szCs w:val="16"/>
      </w:rPr>
      <w:t xml:space="preserve">Jenman African Safaris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po box 36146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glosderry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7702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Cape Town</w:t>
    </w:r>
  </w:p>
  <w:p w14:paraId="5E3845F8" w14:textId="77777777" w:rsidR="00D604FB" w:rsidRPr="00DD386B" w:rsidRDefault="00D604FB" w:rsidP="009C5778">
    <w:pPr>
      <w:pStyle w:val="Footer"/>
      <w:spacing w:line="360" w:lineRule="auto"/>
      <w:jc w:val="center"/>
      <w:rPr>
        <w:color w:val="4F6228"/>
        <w:sz w:val="16"/>
        <w:szCs w:val="16"/>
        <w:lang w:val="fr-FR"/>
      </w:rPr>
    </w:pPr>
    <w:r w:rsidRPr="00DD386B">
      <w:rPr>
        <w:rFonts w:ascii="Century Gothic" w:hAnsi="Century Gothic"/>
        <w:color w:val="4F6228"/>
        <w:sz w:val="16"/>
        <w:szCs w:val="16"/>
        <w:lang w:val="fr-FR"/>
      </w:rPr>
      <w:t xml:space="preserve">phone: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7A7FD" w14:textId="77777777" w:rsidR="00FD37BC" w:rsidRDefault="00FD37BC">
      <w:r>
        <w:separator/>
      </w:r>
    </w:p>
  </w:footnote>
  <w:footnote w:type="continuationSeparator" w:id="0">
    <w:p w14:paraId="31805053" w14:textId="77777777" w:rsidR="00FD37BC" w:rsidRDefault="00FD37BC">
      <w:r>
        <w:continuationSeparator/>
      </w:r>
    </w:p>
  </w:footnote>
  <w:footnote w:type="continuationNotice" w:id="1">
    <w:p w14:paraId="7BFBE2F8" w14:textId="77777777" w:rsidR="00FD37BC" w:rsidRDefault="00FD37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5EBC3" w14:textId="16960D50" w:rsidR="00D604FB" w:rsidRPr="00BB51BC" w:rsidRDefault="00D604FB" w:rsidP="004D096A">
    <w:pPr>
      <w:pStyle w:val="Header"/>
      <w:jc w:val="right"/>
      <w:rPr>
        <w:color w:val="4F6228"/>
        <w:sz w:val="16"/>
        <w:szCs w:val="16"/>
      </w:rPr>
    </w:pPr>
    <w:del w:id="20" w:author="Microsoft Word" w:date="2024-07-03T12:19:00Z" w16du:dateUtc="2024-07-03T10:19:00Z">
      <w:r>
        <w:rPr>
          <w:noProof/>
          <w:color w:val="0000FF"/>
          <w:lang w:val="en-ZA" w:eastAsia="en-ZA"/>
        </w:rPr>
        <w:drawing>
          <wp:anchor distT="0" distB="0" distL="114300" distR="114300" simplePos="0" relativeHeight="251661824" behindDoc="1" locked="0" layoutInCell="1" allowOverlap="1" wp14:anchorId="1589632C" wp14:editId="52AE4FCC">
            <wp:simplePos x="0" y="0"/>
            <wp:positionH relativeFrom="margin">
              <wp:align>center</wp:align>
            </wp:positionH>
            <wp:positionV relativeFrom="paragraph">
              <wp:posOffset>-63624</wp:posOffset>
            </wp:positionV>
            <wp:extent cx="1620000" cy="540000"/>
            <wp:effectExtent l="0" t="0" r="0" b="0"/>
            <wp:wrapTight wrapText="right">
              <wp:wrapPolygon edited="0">
                <wp:start x="0" y="0"/>
                <wp:lineTo x="0" y="20584"/>
                <wp:lineTo x="21338" y="20584"/>
                <wp:lineTo x="21338" y="0"/>
                <wp:lineTo x="0" y="0"/>
              </wp:wrapPolygon>
            </wp:wrapTight>
            <wp:docPr id="254816311"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475239"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del>
    <w:ins w:id="21" w:author="Microsoft Word" w:date="2024-07-03T12:19:00Z" w16du:dateUtc="2024-07-03T10:19:00Z">
      <w:r>
        <w:rPr>
          <w:noProof/>
          <w:color w:val="0000FF"/>
          <w:lang w:val="en-ZA" w:eastAsia="en-ZA"/>
        </w:rPr>
        <w:drawing>
          <wp:anchor distT="0" distB="0" distL="114300" distR="114300" simplePos="0" relativeHeight="251657728" behindDoc="1" locked="0" layoutInCell="1" allowOverlap="1" wp14:anchorId="01530E7E" wp14:editId="6A5FAA7F">
            <wp:simplePos x="0" y="0"/>
            <wp:positionH relativeFrom="margin">
              <wp:align>center</wp:align>
            </wp:positionH>
            <wp:positionV relativeFrom="paragraph">
              <wp:posOffset>-63624</wp:posOffset>
            </wp:positionV>
            <wp:extent cx="1620000" cy="540000"/>
            <wp:effectExtent l="0" t="0" r="0" b="0"/>
            <wp:wrapTight wrapText="right">
              <wp:wrapPolygon edited="0">
                <wp:start x="0" y="0"/>
                <wp:lineTo x="0" y="20584"/>
                <wp:lineTo x="21338" y="20584"/>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ins>
    <w:r>
      <w:rPr>
        <w:color w:val="0000FF"/>
      </w:rPr>
      <w:tab/>
    </w:r>
  </w:p>
  <w:p w14:paraId="56B260AB" w14:textId="77777777" w:rsidR="00D604FB" w:rsidRPr="00BB51BC" w:rsidRDefault="00D604FB" w:rsidP="005E4900">
    <w:pPr>
      <w:pStyle w:val="Header"/>
      <w:jc w:val="right"/>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A754" w14:textId="04382386" w:rsidR="00D604FB" w:rsidRDefault="00C74A92">
    <w:pPr>
      <w:pStyle w:val="Header"/>
    </w:pPr>
    <w:del w:id="22" w:author="Microsoft Word" w:date="2024-07-03T12:19:00Z" w16du:dateUtc="2024-07-03T10:19:00Z">
      <w:r>
        <w:rPr>
          <w:noProof/>
          <w:lang w:val="en-ZA" w:eastAsia="en-ZA"/>
        </w:rPr>
        <w:drawing>
          <wp:anchor distT="0" distB="0" distL="114300" distR="114300" simplePos="0" relativeHeight="251663872" behindDoc="1" locked="0" layoutInCell="1" allowOverlap="1" wp14:anchorId="78B77A0F" wp14:editId="31D27C00">
            <wp:simplePos x="0" y="0"/>
            <wp:positionH relativeFrom="margin">
              <wp:align>center</wp:align>
            </wp:positionH>
            <wp:positionV relativeFrom="paragraph">
              <wp:posOffset>-247650</wp:posOffset>
            </wp:positionV>
            <wp:extent cx="3435350" cy="1151890"/>
            <wp:effectExtent l="0" t="0" r="0" b="0"/>
            <wp:wrapTight wrapText="bothSides">
              <wp:wrapPolygon edited="0">
                <wp:start x="0" y="0"/>
                <wp:lineTo x="0" y="21076"/>
                <wp:lineTo x="21440" y="21076"/>
                <wp:lineTo x="21440" y="0"/>
                <wp:lineTo x="0" y="0"/>
              </wp:wrapPolygon>
            </wp:wrapTight>
            <wp:docPr id="1275656775"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305217" name="Picture 1" descr="JASlogo"/>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del>
    <w:ins w:id="23" w:author="Microsoft Word" w:date="2024-07-03T12:19:00Z" w16du:dateUtc="2024-07-03T10:19:00Z">
      <w:r>
        <w:rPr>
          <w:noProof/>
          <w:lang w:val="en-ZA" w:eastAsia="en-ZA"/>
        </w:rPr>
        <w:drawing>
          <wp:anchor distT="0" distB="0" distL="114300" distR="114300" simplePos="0" relativeHeight="251659776" behindDoc="1" locked="0" layoutInCell="1" allowOverlap="1" wp14:anchorId="731CC937" wp14:editId="32602AAF">
            <wp:simplePos x="0" y="0"/>
            <wp:positionH relativeFrom="margin">
              <wp:align>center</wp:align>
            </wp:positionH>
            <wp:positionV relativeFrom="paragraph">
              <wp:posOffset>-247650</wp:posOffset>
            </wp:positionV>
            <wp:extent cx="3435350" cy="1151890"/>
            <wp:effectExtent l="0" t="0" r="0" b="0"/>
            <wp:wrapTight wrapText="bothSides">
              <wp:wrapPolygon edited="0">
                <wp:start x="0" y="0"/>
                <wp:lineTo x="0" y="21076"/>
                <wp:lineTo x="21440" y="21076"/>
                <wp:lineTo x="21440" y="0"/>
                <wp:lineTo x="0" y="0"/>
              </wp:wrapPolygon>
            </wp:wrapT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25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AES" w:cryptAlgorithmClass="hash" w:cryptAlgorithmType="typeAny" w:cryptAlgorithmSid="14" w:cryptSpinCount="100000" w:hash="BgPJ3yft7u+ZmRHrtj+/4YptDOElUt0PtI5qAgRiXJuHwpAnz4/0/jR2lJgUdczk+0kJorc6rwiAfTbY45EP7A==" w:salt="N3UAJylCSLEUUheLi6IQVQ=="/>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E25"/>
    <w:rsid w:val="0000090B"/>
    <w:rsid w:val="00001E82"/>
    <w:rsid w:val="000021E8"/>
    <w:rsid w:val="00002E56"/>
    <w:rsid w:val="00002F67"/>
    <w:rsid w:val="000036C1"/>
    <w:rsid w:val="00003B06"/>
    <w:rsid w:val="00003C4E"/>
    <w:rsid w:val="00005A78"/>
    <w:rsid w:val="00005F15"/>
    <w:rsid w:val="00012E0E"/>
    <w:rsid w:val="00013087"/>
    <w:rsid w:val="00013477"/>
    <w:rsid w:val="00013AC3"/>
    <w:rsid w:val="00014DC5"/>
    <w:rsid w:val="00014E36"/>
    <w:rsid w:val="000161AB"/>
    <w:rsid w:val="0001687B"/>
    <w:rsid w:val="0001687D"/>
    <w:rsid w:val="00016AF6"/>
    <w:rsid w:val="000170CA"/>
    <w:rsid w:val="000173AD"/>
    <w:rsid w:val="00022AA3"/>
    <w:rsid w:val="00024D2A"/>
    <w:rsid w:val="000312F8"/>
    <w:rsid w:val="000317FC"/>
    <w:rsid w:val="000324EF"/>
    <w:rsid w:val="00032FAD"/>
    <w:rsid w:val="000344F3"/>
    <w:rsid w:val="000358F8"/>
    <w:rsid w:val="0003736F"/>
    <w:rsid w:val="00041062"/>
    <w:rsid w:val="000414BE"/>
    <w:rsid w:val="0004152A"/>
    <w:rsid w:val="00041584"/>
    <w:rsid w:val="000424E9"/>
    <w:rsid w:val="00042F03"/>
    <w:rsid w:val="00043686"/>
    <w:rsid w:val="000437CB"/>
    <w:rsid w:val="00045F32"/>
    <w:rsid w:val="00050FFB"/>
    <w:rsid w:val="000526BA"/>
    <w:rsid w:val="00053451"/>
    <w:rsid w:val="000553F6"/>
    <w:rsid w:val="00056654"/>
    <w:rsid w:val="00056BEB"/>
    <w:rsid w:val="00057066"/>
    <w:rsid w:val="000603A1"/>
    <w:rsid w:val="0006040D"/>
    <w:rsid w:val="000627A6"/>
    <w:rsid w:val="00062DC0"/>
    <w:rsid w:val="000648A0"/>
    <w:rsid w:val="000649DB"/>
    <w:rsid w:val="00065364"/>
    <w:rsid w:val="0006626D"/>
    <w:rsid w:val="00066FF6"/>
    <w:rsid w:val="00070A19"/>
    <w:rsid w:val="00072DCD"/>
    <w:rsid w:val="00073A46"/>
    <w:rsid w:val="00073AF1"/>
    <w:rsid w:val="00074D37"/>
    <w:rsid w:val="00076158"/>
    <w:rsid w:val="00076486"/>
    <w:rsid w:val="00080219"/>
    <w:rsid w:val="000821DC"/>
    <w:rsid w:val="0008228D"/>
    <w:rsid w:val="00082DB3"/>
    <w:rsid w:val="00082F90"/>
    <w:rsid w:val="000855FE"/>
    <w:rsid w:val="000859E1"/>
    <w:rsid w:val="000860E4"/>
    <w:rsid w:val="00086928"/>
    <w:rsid w:val="00087727"/>
    <w:rsid w:val="00087866"/>
    <w:rsid w:val="00090640"/>
    <w:rsid w:val="000917C4"/>
    <w:rsid w:val="00096830"/>
    <w:rsid w:val="00097AA1"/>
    <w:rsid w:val="000A4289"/>
    <w:rsid w:val="000A5592"/>
    <w:rsid w:val="000A766A"/>
    <w:rsid w:val="000A7B2F"/>
    <w:rsid w:val="000B0249"/>
    <w:rsid w:val="000B107E"/>
    <w:rsid w:val="000B1991"/>
    <w:rsid w:val="000B54D8"/>
    <w:rsid w:val="000B5D6E"/>
    <w:rsid w:val="000B7F21"/>
    <w:rsid w:val="000C021F"/>
    <w:rsid w:val="000C0E26"/>
    <w:rsid w:val="000C1D8C"/>
    <w:rsid w:val="000C20FC"/>
    <w:rsid w:val="000C29A0"/>
    <w:rsid w:val="000C2DA9"/>
    <w:rsid w:val="000C58A5"/>
    <w:rsid w:val="000D000D"/>
    <w:rsid w:val="000D0249"/>
    <w:rsid w:val="000D16CE"/>
    <w:rsid w:val="000D2C23"/>
    <w:rsid w:val="000D38F4"/>
    <w:rsid w:val="000D3BAD"/>
    <w:rsid w:val="000D471E"/>
    <w:rsid w:val="000D4750"/>
    <w:rsid w:val="000D6147"/>
    <w:rsid w:val="000D74EB"/>
    <w:rsid w:val="000D75D6"/>
    <w:rsid w:val="000E09D3"/>
    <w:rsid w:val="000E0FF3"/>
    <w:rsid w:val="000E1420"/>
    <w:rsid w:val="000E151C"/>
    <w:rsid w:val="000E34F5"/>
    <w:rsid w:val="000E3BF9"/>
    <w:rsid w:val="000E6BD0"/>
    <w:rsid w:val="000E6C88"/>
    <w:rsid w:val="000F045C"/>
    <w:rsid w:val="000F0A31"/>
    <w:rsid w:val="000F1591"/>
    <w:rsid w:val="000F1B3E"/>
    <w:rsid w:val="000F6788"/>
    <w:rsid w:val="000F7923"/>
    <w:rsid w:val="000F7BE3"/>
    <w:rsid w:val="00100235"/>
    <w:rsid w:val="0010061A"/>
    <w:rsid w:val="00103979"/>
    <w:rsid w:val="00104AC3"/>
    <w:rsid w:val="0010524B"/>
    <w:rsid w:val="00105FE2"/>
    <w:rsid w:val="00110557"/>
    <w:rsid w:val="001110F4"/>
    <w:rsid w:val="0011122F"/>
    <w:rsid w:val="00111EBE"/>
    <w:rsid w:val="00112C04"/>
    <w:rsid w:val="001140C2"/>
    <w:rsid w:val="0011443B"/>
    <w:rsid w:val="00114B98"/>
    <w:rsid w:val="00116042"/>
    <w:rsid w:val="001166CF"/>
    <w:rsid w:val="00121481"/>
    <w:rsid w:val="00123D76"/>
    <w:rsid w:val="0012583A"/>
    <w:rsid w:val="00127C63"/>
    <w:rsid w:val="0013140B"/>
    <w:rsid w:val="0013165E"/>
    <w:rsid w:val="001331DB"/>
    <w:rsid w:val="00135D5A"/>
    <w:rsid w:val="00136C82"/>
    <w:rsid w:val="00137399"/>
    <w:rsid w:val="0014043C"/>
    <w:rsid w:val="0014191C"/>
    <w:rsid w:val="001426CD"/>
    <w:rsid w:val="001477C9"/>
    <w:rsid w:val="001479D5"/>
    <w:rsid w:val="001514D0"/>
    <w:rsid w:val="001523C5"/>
    <w:rsid w:val="00152FF8"/>
    <w:rsid w:val="00154FD8"/>
    <w:rsid w:val="001555A9"/>
    <w:rsid w:val="00156E57"/>
    <w:rsid w:val="00160370"/>
    <w:rsid w:val="0016325B"/>
    <w:rsid w:val="0016348C"/>
    <w:rsid w:val="00167268"/>
    <w:rsid w:val="00170FE9"/>
    <w:rsid w:val="00171002"/>
    <w:rsid w:val="00171114"/>
    <w:rsid w:val="0017130E"/>
    <w:rsid w:val="00171952"/>
    <w:rsid w:val="0017488A"/>
    <w:rsid w:val="00174A3B"/>
    <w:rsid w:val="00175F7B"/>
    <w:rsid w:val="00177A71"/>
    <w:rsid w:val="00177BE2"/>
    <w:rsid w:val="0018076B"/>
    <w:rsid w:val="001814F5"/>
    <w:rsid w:val="00181649"/>
    <w:rsid w:val="00182354"/>
    <w:rsid w:val="00183204"/>
    <w:rsid w:val="00185803"/>
    <w:rsid w:val="00187B24"/>
    <w:rsid w:val="0019120D"/>
    <w:rsid w:val="00191360"/>
    <w:rsid w:val="00191BA4"/>
    <w:rsid w:val="0019308F"/>
    <w:rsid w:val="00193CAC"/>
    <w:rsid w:val="0019439E"/>
    <w:rsid w:val="001950DD"/>
    <w:rsid w:val="001A09C7"/>
    <w:rsid w:val="001A0C2D"/>
    <w:rsid w:val="001A36E6"/>
    <w:rsid w:val="001A4A42"/>
    <w:rsid w:val="001A52D8"/>
    <w:rsid w:val="001B118F"/>
    <w:rsid w:val="001B537A"/>
    <w:rsid w:val="001B5C86"/>
    <w:rsid w:val="001B63EA"/>
    <w:rsid w:val="001C11DE"/>
    <w:rsid w:val="001C2C66"/>
    <w:rsid w:val="001C3AEE"/>
    <w:rsid w:val="001C438F"/>
    <w:rsid w:val="001C45C6"/>
    <w:rsid w:val="001C4E66"/>
    <w:rsid w:val="001C5E4C"/>
    <w:rsid w:val="001C6976"/>
    <w:rsid w:val="001D3B5A"/>
    <w:rsid w:val="001D432F"/>
    <w:rsid w:val="001D5E42"/>
    <w:rsid w:val="001D646E"/>
    <w:rsid w:val="001D6F8A"/>
    <w:rsid w:val="001D789C"/>
    <w:rsid w:val="001E2190"/>
    <w:rsid w:val="001E328C"/>
    <w:rsid w:val="001E42A3"/>
    <w:rsid w:val="001E4893"/>
    <w:rsid w:val="001E6807"/>
    <w:rsid w:val="001E6CBA"/>
    <w:rsid w:val="001F1147"/>
    <w:rsid w:val="001F24C7"/>
    <w:rsid w:val="001F4142"/>
    <w:rsid w:val="00200953"/>
    <w:rsid w:val="00201BA0"/>
    <w:rsid w:val="00201DD0"/>
    <w:rsid w:val="00201ECD"/>
    <w:rsid w:val="00202E47"/>
    <w:rsid w:val="00203354"/>
    <w:rsid w:val="002036AA"/>
    <w:rsid w:val="00203C14"/>
    <w:rsid w:val="00203F11"/>
    <w:rsid w:val="0020400E"/>
    <w:rsid w:val="00204D67"/>
    <w:rsid w:val="0020521B"/>
    <w:rsid w:val="002052DD"/>
    <w:rsid w:val="0020551D"/>
    <w:rsid w:val="00207FE0"/>
    <w:rsid w:val="002105D6"/>
    <w:rsid w:val="00210915"/>
    <w:rsid w:val="002113C8"/>
    <w:rsid w:val="002129ED"/>
    <w:rsid w:val="002130B9"/>
    <w:rsid w:val="00214EA0"/>
    <w:rsid w:val="00216BD6"/>
    <w:rsid w:val="00217609"/>
    <w:rsid w:val="00221733"/>
    <w:rsid w:val="002226FE"/>
    <w:rsid w:val="0022333D"/>
    <w:rsid w:val="002244A8"/>
    <w:rsid w:val="00224DDC"/>
    <w:rsid w:val="00225A55"/>
    <w:rsid w:val="00225F86"/>
    <w:rsid w:val="002263A5"/>
    <w:rsid w:val="002313D7"/>
    <w:rsid w:val="00231540"/>
    <w:rsid w:val="002334DD"/>
    <w:rsid w:val="002363CB"/>
    <w:rsid w:val="002366DF"/>
    <w:rsid w:val="00236A40"/>
    <w:rsid w:val="002371FD"/>
    <w:rsid w:val="00237513"/>
    <w:rsid w:val="00240973"/>
    <w:rsid w:val="00240E65"/>
    <w:rsid w:val="00241C2B"/>
    <w:rsid w:val="00246CA8"/>
    <w:rsid w:val="00247A85"/>
    <w:rsid w:val="002508D3"/>
    <w:rsid w:val="002516BE"/>
    <w:rsid w:val="00253D1B"/>
    <w:rsid w:val="00257C4E"/>
    <w:rsid w:val="00261985"/>
    <w:rsid w:val="002628CB"/>
    <w:rsid w:val="00262F76"/>
    <w:rsid w:val="00264DC8"/>
    <w:rsid w:val="00266AD8"/>
    <w:rsid w:val="002670D3"/>
    <w:rsid w:val="002700B9"/>
    <w:rsid w:val="00273AEA"/>
    <w:rsid w:val="002742AB"/>
    <w:rsid w:val="00274833"/>
    <w:rsid w:val="0027622E"/>
    <w:rsid w:val="002822E8"/>
    <w:rsid w:val="00282BE0"/>
    <w:rsid w:val="00283C6B"/>
    <w:rsid w:val="00284120"/>
    <w:rsid w:val="00284C48"/>
    <w:rsid w:val="0028735D"/>
    <w:rsid w:val="002877AB"/>
    <w:rsid w:val="0029055C"/>
    <w:rsid w:val="00292541"/>
    <w:rsid w:val="00292FBF"/>
    <w:rsid w:val="00292FEB"/>
    <w:rsid w:val="002944A3"/>
    <w:rsid w:val="00294B8F"/>
    <w:rsid w:val="00295A32"/>
    <w:rsid w:val="00296A18"/>
    <w:rsid w:val="00297147"/>
    <w:rsid w:val="002A0BF4"/>
    <w:rsid w:val="002A1F4F"/>
    <w:rsid w:val="002A2617"/>
    <w:rsid w:val="002B04BA"/>
    <w:rsid w:val="002B1829"/>
    <w:rsid w:val="002B2830"/>
    <w:rsid w:val="002B2AA2"/>
    <w:rsid w:val="002B2E64"/>
    <w:rsid w:val="002B40C2"/>
    <w:rsid w:val="002B464E"/>
    <w:rsid w:val="002B5590"/>
    <w:rsid w:val="002B63F1"/>
    <w:rsid w:val="002B7BFC"/>
    <w:rsid w:val="002C0D72"/>
    <w:rsid w:val="002C2468"/>
    <w:rsid w:val="002C33CC"/>
    <w:rsid w:val="002C719E"/>
    <w:rsid w:val="002C76BA"/>
    <w:rsid w:val="002C7EDC"/>
    <w:rsid w:val="002D0775"/>
    <w:rsid w:val="002D3DA4"/>
    <w:rsid w:val="002E060C"/>
    <w:rsid w:val="002E071E"/>
    <w:rsid w:val="002E102A"/>
    <w:rsid w:val="002E526B"/>
    <w:rsid w:val="002E5459"/>
    <w:rsid w:val="002F3B1D"/>
    <w:rsid w:val="002F5E73"/>
    <w:rsid w:val="002F6DD9"/>
    <w:rsid w:val="003012A0"/>
    <w:rsid w:val="0030197E"/>
    <w:rsid w:val="003040E4"/>
    <w:rsid w:val="00305342"/>
    <w:rsid w:val="00305BCA"/>
    <w:rsid w:val="00306661"/>
    <w:rsid w:val="0030694A"/>
    <w:rsid w:val="00310B5A"/>
    <w:rsid w:val="00310DCD"/>
    <w:rsid w:val="00315D91"/>
    <w:rsid w:val="00316537"/>
    <w:rsid w:val="00320B5F"/>
    <w:rsid w:val="0032265F"/>
    <w:rsid w:val="00323B3B"/>
    <w:rsid w:val="003241C0"/>
    <w:rsid w:val="0032568C"/>
    <w:rsid w:val="003302C4"/>
    <w:rsid w:val="00333242"/>
    <w:rsid w:val="0033446F"/>
    <w:rsid w:val="00334C1A"/>
    <w:rsid w:val="003353AC"/>
    <w:rsid w:val="0033754B"/>
    <w:rsid w:val="003405EE"/>
    <w:rsid w:val="00340673"/>
    <w:rsid w:val="00340E81"/>
    <w:rsid w:val="00342226"/>
    <w:rsid w:val="00342ABC"/>
    <w:rsid w:val="0034520C"/>
    <w:rsid w:val="003457D1"/>
    <w:rsid w:val="00350097"/>
    <w:rsid w:val="0035010D"/>
    <w:rsid w:val="003511EE"/>
    <w:rsid w:val="00354894"/>
    <w:rsid w:val="00354B26"/>
    <w:rsid w:val="00355D37"/>
    <w:rsid w:val="00361926"/>
    <w:rsid w:val="00362B22"/>
    <w:rsid w:val="00365199"/>
    <w:rsid w:val="0037074C"/>
    <w:rsid w:val="00370CBF"/>
    <w:rsid w:val="0037111A"/>
    <w:rsid w:val="00372259"/>
    <w:rsid w:val="00373B34"/>
    <w:rsid w:val="003753D8"/>
    <w:rsid w:val="003755F0"/>
    <w:rsid w:val="00375D78"/>
    <w:rsid w:val="003847C9"/>
    <w:rsid w:val="00386125"/>
    <w:rsid w:val="0038631D"/>
    <w:rsid w:val="003874B1"/>
    <w:rsid w:val="00391D87"/>
    <w:rsid w:val="003934FE"/>
    <w:rsid w:val="003961B2"/>
    <w:rsid w:val="003A05EF"/>
    <w:rsid w:val="003A16E1"/>
    <w:rsid w:val="003A1742"/>
    <w:rsid w:val="003A5964"/>
    <w:rsid w:val="003B10C1"/>
    <w:rsid w:val="003B1768"/>
    <w:rsid w:val="003B6B18"/>
    <w:rsid w:val="003B6B1B"/>
    <w:rsid w:val="003C09AC"/>
    <w:rsid w:val="003C0A1C"/>
    <w:rsid w:val="003C2B3F"/>
    <w:rsid w:val="003C30C2"/>
    <w:rsid w:val="003C3A2D"/>
    <w:rsid w:val="003C4A3E"/>
    <w:rsid w:val="003D1367"/>
    <w:rsid w:val="003D1DD5"/>
    <w:rsid w:val="003D4017"/>
    <w:rsid w:val="003D4591"/>
    <w:rsid w:val="003E1834"/>
    <w:rsid w:val="003E2562"/>
    <w:rsid w:val="003E2E7C"/>
    <w:rsid w:val="003E3E4F"/>
    <w:rsid w:val="003E65CD"/>
    <w:rsid w:val="003F0EA8"/>
    <w:rsid w:val="00400DAE"/>
    <w:rsid w:val="00401201"/>
    <w:rsid w:val="004043FC"/>
    <w:rsid w:val="004062E5"/>
    <w:rsid w:val="00406A47"/>
    <w:rsid w:val="00407B9D"/>
    <w:rsid w:val="00410B1F"/>
    <w:rsid w:val="00413856"/>
    <w:rsid w:val="00415629"/>
    <w:rsid w:val="00415B79"/>
    <w:rsid w:val="00416200"/>
    <w:rsid w:val="00417076"/>
    <w:rsid w:val="00420C4C"/>
    <w:rsid w:val="00422D83"/>
    <w:rsid w:val="004238CE"/>
    <w:rsid w:val="00423B24"/>
    <w:rsid w:val="00423BDB"/>
    <w:rsid w:val="00424392"/>
    <w:rsid w:val="004305B1"/>
    <w:rsid w:val="00437D2D"/>
    <w:rsid w:val="00440DE9"/>
    <w:rsid w:val="00445E0E"/>
    <w:rsid w:val="00450EFF"/>
    <w:rsid w:val="004515E5"/>
    <w:rsid w:val="00451C34"/>
    <w:rsid w:val="00452CE9"/>
    <w:rsid w:val="0045309A"/>
    <w:rsid w:val="0045358E"/>
    <w:rsid w:val="00453A6E"/>
    <w:rsid w:val="0045425A"/>
    <w:rsid w:val="00456127"/>
    <w:rsid w:val="004562FD"/>
    <w:rsid w:val="004572E8"/>
    <w:rsid w:val="00460172"/>
    <w:rsid w:val="00461845"/>
    <w:rsid w:val="0046397B"/>
    <w:rsid w:val="00463FAB"/>
    <w:rsid w:val="004650E6"/>
    <w:rsid w:val="00465C09"/>
    <w:rsid w:val="00471D35"/>
    <w:rsid w:val="0047263F"/>
    <w:rsid w:val="00474637"/>
    <w:rsid w:val="004774A5"/>
    <w:rsid w:val="00483572"/>
    <w:rsid w:val="00483681"/>
    <w:rsid w:val="00483D41"/>
    <w:rsid w:val="0048507E"/>
    <w:rsid w:val="00485937"/>
    <w:rsid w:val="00485F1A"/>
    <w:rsid w:val="0048768E"/>
    <w:rsid w:val="00494FA5"/>
    <w:rsid w:val="0049591A"/>
    <w:rsid w:val="00496E48"/>
    <w:rsid w:val="004972D4"/>
    <w:rsid w:val="004A0412"/>
    <w:rsid w:val="004A0FC7"/>
    <w:rsid w:val="004A18F7"/>
    <w:rsid w:val="004A1952"/>
    <w:rsid w:val="004A2A41"/>
    <w:rsid w:val="004A33E4"/>
    <w:rsid w:val="004A5D10"/>
    <w:rsid w:val="004A709A"/>
    <w:rsid w:val="004B06D4"/>
    <w:rsid w:val="004B1A40"/>
    <w:rsid w:val="004B2718"/>
    <w:rsid w:val="004B3C65"/>
    <w:rsid w:val="004C085F"/>
    <w:rsid w:val="004C1951"/>
    <w:rsid w:val="004C2C9C"/>
    <w:rsid w:val="004C7145"/>
    <w:rsid w:val="004C7AB0"/>
    <w:rsid w:val="004D096A"/>
    <w:rsid w:val="004D714B"/>
    <w:rsid w:val="004D7209"/>
    <w:rsid w:val="004D7DFE"/>
    <w:rsid w:val="004E1D53"/>
    <w:rsid w:val="004E251F"/>
    <w:rsid w:val="004E5216"/>
    <w:rsid w:val="004F0543"/>
    <w:rsid w:val="004F0711"/>
    <w:rsid w:val="004F6CCD"/>
    <w:rsid w:val="004F77F0"/>
    <w:rsid w:val="004F7FC2"/>
    <w:rsid w:val="00500B29"/>
    <w:rsid w:val="00501077"/>
    <w:rsid w:val="00503AB9"/>
    <w:rsid w:val="00505C36"/>
    <w:rsid w:val="00506AE8"/>
    <w:rsid w:val="00507ADE"/>
    <w:rsid w:val="0051161B"/>
    <w:rsid w:val="005130C9"/>
    <w:rsid w:val="005139F1"/>
    <w:rsid w:val="0051401E"/>
    <w:rsid w:val="0051418C"/>
    <w:rsid w:val="00514D68"/>
    <w:rsid w:val="005163E5"/>
    <w:rsid w:val="00516468"/>
    <w:rsid w:val="00524251"/>
    <w:rsid w:val="0052476E"/>
    <w:rsid w:val="005253AD"/>
    <w:rsid w:val="00525D4A"/>
    <w:rsid w:val="00532982"/>
    <w:rsid w:val="0053363E"/>
    <w:rsid w:val="005360FB"/>
    <w:rsid w:val="00537D47"/>
    <w:rsid w:val="00540DF3"/>
    <w:rsid w:val="00540E14"/>
    <w:rsid w:val="005420B1"/>
    <w:rsid w:val="005435F6"/>
    <w:rsid w:val="0054397B"/>
    <w:rsid w:val="0054705F"/>
    <w:rsid w:val="0055118E"/>
    <w:rsid w:val="005513A7"/>
    <w:rsid w:val="00552572"/>
    <w:rsid w:val="00555597"/>
    <w:rsid w:val="00555716"/>
    <w:rsid w:val="0056036D"/>
    <w:rsid w:val="005615DF"/>
    <w:rsid w:val="00564535"/>
    <w:rsid w:val="0056467A"/>
    <w:rsid w:val="00570AF3"/>
    <w:rsid w:val="005716CE"/>
    <w:rsid w:val="0057198D"/>
    <w:rsid w:val="00572D76"/>
    <w:rsid w:val="00574986"/>
    <w:rsid w:val="005765EC"/>
    <w:rsid w:val="00576882"/>
    <w:rsid w:val="0057731D"/>
    <w:rsid w:val="00577740"/>
    <w:rsid w:val="00580DB9"/>
    <w:rsid w:val="00581C60"/>
    <w:rsid w:val="00581CB7"/>
    <w:rsid w:val="00583F9E"/>
    <w:rsid w:val="00584373"/>
    <w:rsid w:val="0058680F"/>
    <w:rsid w:val="00587EF9"/>
    <w:rsid w:val="005900A7"/>
    <w:rsid w:val="0059099F"/>
    <w:rsid w:val="00591041"/>
    <w:rsid w:val="00591697"/>
    <w:rsid w:val="00593B12"/>
    <w:rsid w:val="00593BEE"/>
    <w:rsid w:val="005947BC"/>
    <w:rsid w:val="0059733C"/>
    <w:rsid w:val="00597670"/>
    <w:rsid w:val="005A4459"/>
    <w:rsid w:val="005A4D67"/>
    <w:rsid w:val="005A58FD"/>
    <w:rsid w:val="005A61B3"/>
    <w:rsid w:val="005B2B1E"/>
    <w:rsid w:val="005B4893"/>
    <w:rsid w:val="005B518D"/>
    <w:rsid w:val="005B569F"/>
    <w:rsid w:val="005B63B2"/>
    <w:rsid w:val="005B7223"/>
    <w:rsid w:val="005B7E19"/>
    <w:rsid w:val="005C0699"/>
    <w:rsid w:val="005C551F"/>
    <w:rsid w:val="005C5D79"/>
    <w:rsid w:val="005D0D41"/>
    <w:rsid w:val="005D206A"/>
    <w:rsid w:val="005D2087"/>
    <w:rsid w:val="005D26D5"/>
    <w:rsid w:val="005D3AE1"/>
    <w:rsid w:val="005D4B01"/>
    <w:rsid w:val="005D711E"/>
    <w:rsid w:val="005E0715"/>
    <w:rsid w:val="005E2FA2"/>
    <w:rsid w:val="005E4900"/>
    <w:rsid w:val="005E5353"/>
    <w:rsid w:val="005F0FBC"/>
    <w:rsid w:val="005F1B77"/>
    <w:rsid w:val="005F386D"/>
    <w:rsid w:val="005F4CFD"/>
    <w:rsid w:val="005F70B1"/>
    <w:rsid w:val="00600F3E"/>
    <w:rsid w:val="006030DB"/>
    <w:rsid w:val="0061093D"/>
    <w:rsid w:val="00610D46"/>
    <w:rsid w:val="006114B3"/>
    <w:rsid w:val="006114D4"/>
    <w:rsid w:val="00612E7B"/>
    <w:rsid w:val="00613539"/>
    <w:rsid w:val="00614085"/>
    <w:rsid w:val="006140F4"/>
    <w:rsid w:val="0061490A"/>
    <w:rsid w:val="0061506A"/>
    <w:rsid w:val="00616928"/>
    <w:rsid w:val="00617AFF"/>
    <w:rsid w:val="00617DB4"/>
    <w:rsid w:val="0062079B"/>
    <w:rsid w:val="00620B14"/>
    <w:rsid w:val="006232C8"/>
    <w:rsid w:val="0062352A"/>
    <w:rsid w:val="0062370D"/>
    <w:rsid w:val="00626EDF"/>
    <w:rsid w:val="006273B5"/>
    <w:rsid w:val="00627F9C"/>
    <w:rsid w:val="006303A7"/>
    <w:rsid w:val="00631A00"/>
    <w:rsid w:val="006320BC"/>
    <w:rsid w:val="0063387D"/>
    <w:rsid w:val="00633A7E"/>
    <w:rsid w:val="006344BB"/>
    <w:rsid w:val="006348CC"/>
    <w:rsid w:val="00634C2C"/>
    <w:rsid w:val="00636664"/>
    <w:rsid w:val="0063748C"/>
    <w:rsid w:val="0064000D"/>
    <w:rsid w:val="00640CE7"/>
    <w:rsid w:val="00640DF3"/>
    <w:rsid w:val="00640FD9"/>
    <w:rsid w:val="006431D5"/>
    <w:rsid w:val="00643DAA"/>
    <w:rsid w:val="00643F7F"/>
    <w:rsid w:val="00644BC7"/>
    <w:rsid w:val="006512ED"/>
    <w:rsid w:val="00652B30"/>
    <w:rsid w:val="006534EC"/>
    <w:rsid w:val="006539D1"/>
    <w:rsid w:val="006544BA"/>
    <w:rsid w:val="00654ED4"/>
    <w:rsid w:val="0065576C"/>
    <w:rsid w:val="006565E9"/>
    <w:rsid w:val="006600F3"/>
    <w:rsid w:val="00661887"/>
    <w:rsid w:val="00662AA7"/>
    <w:rsid w:val="00663358"/>
    <w:rsid w:val="006636C0"/>
    <w:rsid w:val="00667387"/>
    <w:rsid w:val="00672D90"/>
    <w:rsid w:val="00674FDA"/>
    <w:rsid w:val="0067710B"/>
    <w:rsid w:val="00682D4D"/>
    <w:rsid w:val="00683680"/>
    <w:rsid w:val="006840DF"/>
    <w:rsid w:val="006841D6"/>
    <w:rsid w:val="006841EA"/>
    <w:rsid w:val="006842CE"/>
    <w:rsid w:val="00684F41"/>
    <w:rsid w:val="006858A9"/>
    <w:rsid w:val="00686679"/>
    <w:rsid w:val="00692638"/>
    <w:rsid w:val="00692BD6"/>
    <w:rsid w:val="00693780"/>
    <w:rsid w:val="006945A1"/>
    <w:rsid w:val="00694DC1"/>
    <w:rsid w:val="00694E39"/>
    <w:rsid w:val="006A24EA"/>
    <w:rsid w:val="006B16AF"/>
    <w:rsid w:val="006B3182"/>
    <w:rsid w:val="006B507C"/>
    <w:rsid w:val="006B5397"/>
    <w:rsid w:val="006B558E"/>
    <w:rsid w:val="006B5B6F"/>
    <w:rsid w:val="006B5CB8"/>
    <w:rsid w:val="006B795E"/>
    <w:rsid w:val="006C23AA"/>
    <w:rsid w:val="006C35DE"/>
    <w:rsid w:val="006C4577"/>
    <w:rsid w:val="006C4769"/>
    <w:rsid w:val="006C7919"/>
    <w:rsid w:val="006D1233"/>
    <w:rsid w:val="006D20D4"/>
    <w:rsid w:val="006D2A53"/>
    <w:rsid w:val="006D5396"/>
    <w:rsid w:val="006D5672"/>
    <w:rsid w:val="006D56D7"/>
    <w:rsid w:val="006D6223"/>
    <w:rsid w:val="006D6FD2"/>
    <w:rsid w:val="006D72FD"/>
    <w:rsid w:val="006E0507"/>
    <w:rsid w:val="006E1AFD"/>
    <w:rsid w:val="006E3419"/>
    <w:rsid w:val="006E3471"/>
    <w:rsid w:val="006E3CB0"/>
    <w:rsid w:val="006E5D46"/>
    <w:rsid w:val="006E651A"/>
    <w:rsid w:val="006F0F1D"/>
    <w:rsid w:val="006F0F43"/>
    <w:rsid w:val="006F28B2"/>
    <w:rsid w:val="006F36F9"/>
    <w:rsid w:val="006F4CC8"/>
    <w:rsid w:val="006F7DC5"/>
    <w:rsid w:val="00700673"/>
    <w:rsid w:val="0070556A"/>
    <w:rsid w:val="007101BE"/>
    <w:rsid w:val="00711EA0"/>
    <w:rsid w:val="0071214A"/>
    <w:rsid w:val="00712919"/>
    <w:rsid w:val="00713C08"/>
    <w:rsid w:val="0071420F"/>
    <w:rsid w:val="00717C32"/>
    <w:rsid w:val="00717CB7"/>
    <w:rsid w:val="00720E90"/>
    <w:rsid w:val="007211D3"/>
    <w:rsid w:val="00722D51"/>
    <w:rsid w:val="00722FE5"/>
    <w:rsid w:val="00723A46"/>
    <w:rsid w:val="00724DF7"/>
    <w:rsid w:val="007259A1"/>
    <w:rsid w:val="00726759"/>
    <w:rsid w:val="007301D3"/>
    <w:rsid w:val="0073386F"/>
    <w:rsid w:val="0073599F"/>
    <w:rsid w:val="00736B9B"/>
    <w:rsid w:val="00736ECF"/>
    <w:rsid w:val="00740C7E"/>
    <w:rsid w:val="00740F45"/>
    <w:rsid w:val="007428C6"/>
    <w:rsid w:val="00746125"/>
    <w:rsid w:val="00751801"/>
    <w:rsid w:val="00753829"/>
    <w:rsid w:val="00754B6A"/>
    <w:rsid w:val="007551EB"/>
    <w:rsid w:val="00757572"/>
    <w:rsid w:val="0075766A"/>
    <w:rsid w:val="00760FF7"/>
    <w:rsid w:val="0076694F"/>
    <w:rsid w:val="00773103"/>
    <w:rsid w:val="00773DE0"/>
    <w:rsid w:val="0077514A"/>
    <w:rsid w:val="0077702F"/>
    <w:rsid w:val="007776DB"/>
    <w:rsid w:val="007804B5"/>
    <w:rsid w:val="00780A64"/>
    <w:rsid w:val="007820AE"/>
    <w:rsid w:val="00782DB9"/>
    <w:rsid w:val="007861C5"/>
    <w:rsid w:val="007870AA"/>
    <w:rsid w:val="007875E2"/>
    <w:rsid w:val="007901E1"/>
    <w:rsid w:val="007906C2"/>
    <w:rsid w:val="00790A73"/>
    <w:rsid w:val="007916DB"/>
    <w:rsid w:val="0079192C"/>
    <w:rsid w:val="007923A1"/>
    <w:rsid w:val="00792F14"/>
    <w:rsid w:val="0079381D"/>
    <w:rsid w:val="00793D8E"/>
    <w:rsid w:val="007953D7"/>
    <w:rsid w:val="007A042D"/>
    <w:rsid w:val="007A1528"/>
    <w:rsid w:val="007A329B"/>
    <w:rsid w:val="007A3C9A"/>
    <w:rsid w:val="007A6782"/>
    <w:rsid w:val="007A6D76"/>
    <w:rsid w:val="007B0CFA"/>
    <w:rsid w:val="007B164A"/>
    <w:rsid w:val="007B1D2E"/>
    <w:rsid w:val="007B3665"/>
    <w:rsid w:val="007B37EA"/>
    <w:rsid w:val="007B469E"/>
    <w:rsid w:val="007B589F"/>
    <w:rsid w:val="007B5AD6"/>
    <w:rsid w:val="007B706A"/>
    <w:rsid w:val="007B7355"/>
    <w:rsid w:val="007C0159"/>
    <w:rsid w:val="007C0712"/>
    <w:rsid w:val="007C14F5"/>
    <w:rsid w:val="007C4980"/>
    <w:rsid w:val="007C5C23"/>
    <w:rsid w:val="007C6B89"/>
    <w:rsid w:val="007C7AE7"/>
    <w:rsid w:val="007D050F"/>
    <w:rsid w:val="007D0D8E"/>
    <w:rsid w:val="007D2637"/>
    <w:rsid w:val="007D3C68"/>
    <w:rsid w:val="007D4610"/>
    <w:rsid w:val="007D525B"/>
    <w:rsid w:val="007D5A41"/>
    <w:rsid w:val="007D6601"/>
    <w:rsid w:val="007D6771"/>
    <w:rsid w:val="007D6DE7"/>
    <w:rsid w:val="007D716C"/>
    <w:rsid w:val="007E2BD8"/>
    <w:rsid w:val="007E5446"/>
    <w:rsid w:val="007E5838"/>
    <w:rsid w:val="007F2BE4"/>
    <w:rsid w:val="00801340"/>
    <w:rsid w:val="00802E60"/>
    <w:rsid w:val="008040FA"/>
    <w:rsid w:val="00805ED8"/>
    <w:rsid w:val="00810D71"/>
    <w:rsid w:val="0081385B"/>
    <w:rsid w:val="00813C3E"/>
    <w:rsid w:val="00814A5D"/>
    <w:rsid w:val="00817A9E"/>
    <w:rsid w:val="00817AC0"/>
    <w:rsid w:val="008235DF"/>
    <w:rsid w:val="008236C0"/>
    <w:rsid w:val="008243B3"/>
    <w:rsid w:val="00825938"/>
    <w:rsid w:val="00825A9E"/>
    <w:rsid w:val="0083297B"/>
    <w:rsid w:val="0083299F"/>
    <w:rsid w:val="00841415"/>
    <w:rsid w:val="008415AE"/>
    <w:rsid w:val="00841863"/>
    <w:rsid w:val="008449E0"/>
    <w:rsid w:val="008508D7"/>
    <w:rsid w:val="008521BA"/>
    <w:rsid w:val="00852509"/>
    <w:rsid w:val="00853553"/>
    <w:rsid w:val="00854702"/>
    <w:rsid w:val="00854F84"/>
    <w:rsid w:val="00855EE2"/>
    <w:rsid w:val="00856769"/>
    <w:rsid w:val="00856798"/>
    <w:rsid w:val="0086086C"/>
    <w:rsid w:val="00860D36"/>
    <w:rsid w:val="00861AF2"/>
    <w:rsid w:val="00862448"/>
    <w:rsid w:val="0086503C"/>
    <w:rsid w:val="00865BD0"/>
    <w:rsid w:val="00865F8B"/>
    <w:rsid w:val="00870A5D"/>
    <w:rsid w:val="0087219B"/>
    <w:rsid w:val="0087322C"/>
    <w:rsid w:val="00873780"/>
    <w:rsid w:val="0087449E"/>
    <w:rsid w:val="0087629C"/>
    <w:rsid w:val="00880485"/>
    <w:rsid w:val="008817EC"/>
    <w:rsid w:val="008828DC"/>
    <w:rsid w:val="00884BB2"/>
    <w:rsid w:val="0088559F"/>
    <w:rsid w:val="00885C49"/>
    <w:rsid w:val="008866DA"/>
    <w:rsid w:val="00887A9C"/>
    <w:rsid w:val="00887DE8"/>
    <w:rsid w:val="0089266B"/>
    <w:rsid w:val="008944DC"/>
    <w:rsid w:val="008A26B1"/>
    <w:rsid w:val="008A3DFB"/>
    <w:rsid w:val="008A3F98"/>
    <w:rsid w:val="008A4313"/>
    <w:rsid w:val="008A61F2"/>
    <w:rsid w:val="008A62DF"/>
    <w:rsid w:val="008A7548"/>
    <w:rsid w:val="008A7B04"/>
    <w:rsid w:val="008B1A6B"/>
    <w:rsid w:val="008B1CA8"/>
    <w:rsid w:val="008B3FE1"/>
    <w:rsid w:val="008B74A6"/>
    <w:rsid w:val="008C064F"/>
    <w:rsid w:val="008C183E"/>
    <w:rsid w:val="008C2D94"/>
    <w:rsid w:val="008C2EAA"/>
    <w:rsid w:val="008C42D7"/>
    <w:rsid w:val="008C4642"/>
    <w:rsid w:val="008C58E6"/>
    <w:rsid w:val="008C5A8F"/>
    <w:rsid w:val="008C6C3B"/>
    <w:rsid w:val="008D1B57"/>
    <w:rsid w:val="008D357E"/>
    <w:rsid w:val="008D4EC6"/>
    <w:rsid w:val="008D51B3"/>
    <w:rsid w:val="008E042A"/>
    <w:rsid w:val="008E0E09"/>
    <w:rsid w:val="008E2672"/>
    <w:rsid w:val="008E2E18"/>
    <w:rsid w:val="008E2FA8"/>
    <w:rsid w:val="008E332D"/>
    <w:rsid w:val="008E3408"/>
    <w:rsid w:val="008E4BFF"/>
    <w:rsid w:val="008E5A3A"/>
    <w:rsid w:val="008E5CE4"/>
    <w:rsid w:val="008E6BC6"/>
    <w:rsid w:val="008E7F66"/>
    <w:rsid w:val="008F0BA2"/>
    <w:rsid w:val="008F1AD1"/>
    <w:rsid w:val="008F32F8"/>
    <w:rsid w:val="008F478B"/>
    <w:rsid w:val="008F65E5"/>
    <w:rsid w:val="0090093E"/>
    <w:rsid w:val="0090232B"/>
    <w:rsid w:val="00902583"/>
    <w:rsid w:val="00902935"/>
    <w:rsid w:val="00903150"/>
    <w:rsid w:val="0090399D"/>
    <w:rsid w:val="00904B28"/>
    <w:rsid w:val="00906B11"/>
    <w:rsid w:val="0090782C"/>
    <w:rsid w:val="0091570E"/>
    <w:rsid w:val="00916DA8"/>
    <w:rsid w:val="00917684"/>
    <w:rsid w:val="00920662"/>
    <w:rsid w:val="0092176B"/>
    <w:rsid w:val="00921BEC"/>
    <w:rsid w:val="009221E4"/>
    <w:rsid w:val="00922891"/>
    <w:rsid w:val="00922CFF"/>
    <w:rsid w:val="0092408B"/>
    <w:rsid w:val="00924AA2"/>
    <w:rsid w:val="00924FAA"/>
    <w:rsid w:val="00925EA5"/>
    <w:rsid w:val="00926081"/>
    <w:rsid w:val="0092718C"/>
    <w:rsid w:val="009279D9"/>
    <w:rsid w:val="009301FF"/>
    <w:rsid w:val="00931C6A"/>
    <w:rsid w:val="00934050"/>
    <w:rsid w:val="00935719"/>
    <w:rsid w:val="0093635F"/>
    <w:rsid w:val="0093711E"/>
    <w:rsid w:val="0094273A"/>
    <w:rsid w:val="00943F9E"/>
    <w:rsid w:val="00946A84"/>
    <w:rsid w:val="00950002"/>
    <w:rsid w:val="00952988"/>
    <w:rsid w:val="009532CC"/>
    <w:rsid w:val="00954569"/>
    <w:rsid w:val="00956109"/>
    <w:rsid w:val="00956474"/>
    <w:rsid w:val="00960567"/>
    <w:rsid w:val="00960F2D"/>
    <w:rsid w:val="0096252F"/>
    <w:rsid w:val="00962B11"/>
    <w:rsid w:val="00963EAA"/>
    <w:rsid w:val="00964770"/>
    <w:rsid w:val="00964CFB"/>
    <w:rsid w:val="00965889"/>
    <w:rsid w:val="009674DF"/>
    <w:rsid w:val="00970A53"/>
    <w:rsid w:val="00971E21"/>
    <w:rsid w:val="00972021"/>
    <w:rsid w:val="00975239"/>
    <w:rsid w:val="00975291"/>
    <w:rsid w:val="00975A87"/>
    <w:rsid w:val="00980253"/>
    <w:rsid w:val="009818EA"/>
    <w:rsid w:val="00984938"/>
    <w:rsid w:val="0098610E"/>
    <w:rsid w:val="0098704C"/>
    <w:rsid w:val="00990329"/>
    <w:rsid w:val="0099080C"/>
    <w:rsid w:val="00990CA9"/>
    <w:rsid w:val="009920DB"/>
    <w:rsid w:val="00992B40"/>
    <w:rsid w:val="00994057"/>
    <w:rsid w:val="00994E3F"/>
    <w:rsid w:val="00997156"/>
    <w:rsid w:val="009A3EC9"/>
    <w:rsid w:val="009A4C26"/>
    <w:rsid w:val="009A57AB"/>
    <w:rsid w:val="009A67B2"/>
    <w:rsid w:val="009A78FB"/>
    <w:rsid w:val="009B3177"/>
    <w:rsid w:val="009B4AB9"/>
    <w:rsid w:val="009B6F7F"/>
    <w:rsid w:val="009C07EF"/>
    <w:rsid w:val="009C1202"/>
    <w:rsid w:val="009C2B12"/>
    <w:rsid w:val="009C3B89"/>
    <w:rsid w:val="009C3ED3"/>
    <w:rsid w:val="009C5778"/>
    <w:rsid w:val="009C6717"/>
    <w:rsid w:val="009D0E2B"/>
    <w:rsid w:val="009D1639"/>
    <w:rsid w:val="009D1A82"/>
    <w:rsid w:val="009D333B"/>
    <w:rsid w:val="009D3D14"/>
    <w:rsid w:val="009D735A"/>
    <w:rsid w:val="009D7C02"/>
    <w:rsid w:val="009E0106"/>
    <w:rsid w:val="009E1D76"/>
    <w:rsid w:val="009E4F7A"/>
    <w:rsid w:val="009E783E"/>
    <w:rsid w:val="009E7D66"/>
    <w:rsid w:val="009F0466"/>
    <w:rsid w:val="009F082D"/>
    <w:rsid w:val="009F0D11"/>
    <w:rsid w:val="009F1F0F"/>
    <w:rsid w:val="009F25C5"/>
    <w:rsid w:val="009F6D80"/>
    <w:rsid w:val="00A00106"/>
    <w:rsid w:val="00A009D4"/>
    <w:rsid w:val="00A0231B"/>
    <w:rsid w:val="00A026A0"/>
    <w:rsid w:val="00A02DFE"/>
    <w:rsid w:val="00A04663"/>
    <w:rsid w:val="00A105AD"/>
    <w:rsid w:val="00A108C1"/>
    <w:rsid w:val="00A10A6D"/>
    <w:rsid w:val="00A11BED"/>
    <w:rsid w:val="00A14AD6"/>
    <w:rsid w:val="00A15020"/>
    <w:rsid w:val="00A2067F"/>
    <w:rsid w:val="00A23884"/>
    <w:rsid w:val="00A239A7"/>
    <w:rsid w:val="00A245D6"/>
    <w:rsid w:val="00A2483E"/>
    <w:rsid w:val="00A2596C"/>
    <w:rsid w:val="00A271F5"/>
    <w:rsid w:val="00A274A4"/>
    <w:rsid w:val="00A30AFE"/>
    <w:rsid w:val="00A31067"/>
    <w:rsid w:val="00A31A49"/>
    <w:rsid w:val="00A3322A"/>
    <w:rsid w:val="00A33612"/>
    <w:rsid w:val="00A344A0"/>
    <w:rsid w:val="00A34DAE"/>
    <w:rsid w:val="00A35F31"/>
    <w:rsid w:val="00A37B9F"/>
    <w:rsid w:val="00A4092F"/>
    <w:rsid w:val="00A420C8"/>
    <w:rsid w:val="00A43139"/>
    <w:rsid w:val="00A44237"/>
    <w:rsid w:val="00A447A8"/>
    <w:rsid w:val="00A46B20"/>
    <w:rsid w:val="00A47D24"/>
    <w:rsid w:val="00A47E18"/>
    <w:rsid w:val="00A53F63"/>
    <w:rsid w:val="00A5689B"/>
    <w:rsid w:val="00A57210"/>
    <w:rsid w:val="00A6048C"/>
    <w:rsid w:val="00A6105C"/>
    <w:rsid w:val="00A65A1E"/>
    <w:rsid w:val="00A65DA7"/>
    <w:rsid w:val="00A665C8"/>
    <w:rsid w:val="00A66EB9"/>
    <w:rsid w:val="00A67075"/>
    <w:rsid w:val="00A6733E"/>
    <w:rsid w:val="00A674A1"/>
    <w:rsid w:val="00A7071A"/>
    <w:rsid w:val="00A7172E"/>
    <w:rsid w:val="00A71800"/>
    <w:rsid w:val="00A71B67"/>
    <w:rsid w:val="00A76593"/>
    <w:rsid w:val="00A80A3E"/>
    <w:rsid w:val="00A82DA5"/>
    <w:rsid w:val="00A836AB"/>
    <w:rsid w:val="00A83FAC"/>
    <w:rsid w:val="00A841DB"/>
    <w:rsid w:val="00A843C7"/>
    <w:rsid w:val="00A84830"/>
    <w:rsid w:val="00A86572"/>
    <w:rsid w:val="00A87317"/>
    <w:rsid w:val="00A908F5"/>
    <w:rsid w:val="00A955B8"/>
    <w:rsid w:val="00A95D29"/>
    <w:rsid w:val="00A95F60"/>
    <w:rsid w:val="00AA225F"/>
    <w:rsid w:val="00AA7C47"/>
    <w:rsid w:val="00AB1089"/>
    <w:rsid w:val="00AB2B1B"/>
    <w:rsid w:val="00AB30FD"/>
    <w:rsid w:val="00AB63F5"/>
    <w:rsid w:val="00AC159C"/>
    <w:rsid w:val="00AC18DB"/>
    <w:rsid w:val="00AC2D6B"/>
    <w:rsid w:val="00AC3081"/>
    <w:rsid w:val="00AC64F3"/>
    <w:rsid w:val="00AD08D7"/>
    <w:rsid w:val="00AD5320"/>
    <w:rsid w:val="00AD56A3"/>
    <w:rsid w:val="00AD6509"/>
    <w:rsid w:val="00AE085F"/>
    <w:rsid w:val="00AE2BAB"/>
    <w:rsid w:val="00AE2DFC"/>
    <w:rsid w:val="00AE5E3C"/>
    <w:rsid w:val="00AE6D46"/>
    <w:rsid w:val="00AF15A0"/>
    <w:rsid w:val="00AF238F"/>
    <w:rsid w:val="00AF33FE"/>
    <w:rsid w:val="00AF52A5"/>
    <w:rsid w:val="00AF7377"/>
    <w:rsid w:val="00AF7399"/>
    <w:rsid w:val="00AF7A29"/>
    <w:rsid w:val="00B01CE8"/>
    <w:rsid w:val="00B02C53"/>
    <w:rsid w:val="00B0569F"/>
    <w:rsid w:val="00B076C5"/>
    <w:rsid w:val="00B1078D"/>
    <w:rsid w:val="00B12900"/>
    <w:rsid w:val="00B13CC7"/>
    <w:rsid w:val="00B14ED7"/>
    <w:rsid w:val="00B15B35"/>
    <w:rsid w:val="00B169CE"/>
    <w:rsid w:val="00B179B7"/>
    <w:rsid w:val="00B17E60"/>
    <w:rsid w:val="00B20291"/>
    <w:rsid w:val="00B22EFF"/>
    <w:rsid w:val="00B24298"/>
    <w:rsid w:val="00B25CE9"/>
    <w:rsid w:val="00B262A9"/>
    <w:rsid w:val="00B33AC0"/>
    <w:rsid w:val="00B35364"/>
    <w:rsid w:val="00B353F0"/>
    <w:rsid w:val="00B36499"/>
    <w:rsid w:val="00B40181"/>
    <w:rsid w:val="00B40FEC"/>
    <w:rsid w:val="00B41D2E"/>
    <w:rsid w:val="00B42359"/>
    <w:rsid w:val="00B43B41"/>
    <w:rsid w:val="00B44E2D"/>
    <w:rsid w:val="00B45862"/>
    <w:rsid w:val="00B465F3"/>
    <w:rsid w:val="00B53F29"/>
    <w:rsid w:val="00B541C9"/>
    <w:rsid w:val="00B5563F"/>
    <w:rsid w:val="00B60417"/>
    <w:rsid w:val="00B634F1"/>
    <w:rsid w:val="00B63A5F"/>
    <w:rsid w:val="00B640AE"/>
    <w:rsid w:val="00B65764"/>
    <w:rsid w:val="00B66497"/>
    <w:rsid w:val="00B6743D"/>
    <w:rsid w:val="00B703B9"/>
    <w:rsid w:val="00B70A82"/>
    <w:rsid w:val="00B716EB"/>
    <w:rsid w:val="00B716F1"/>
    <w:rsid w:val="00B71D73"/>
    <w:rsid w:val="00B75313"/>
    <w:rsid w:val="00B76B81"/>
    <w:rsid w:val="00B8111F"/>
    <w:rsid w:val="00B819D4"/>
    <w:rsid w:val="00B82DD4"/>
    <w:rsid w:val="00B85577"/>
    <w:rsid w:val="00B914DE"/>
    <w:rsid w:val="00B92E66"/>
    <w:rsid w:val="00B947EE"/>
    <w:rsid w:val="00B95ECF"/>
    <w:rsid w:val="00B9649D"/>
    <w:rsid w:val="00B96F2A"/>
    <w:rsid w:val="00B97962"/>
    <w:rsid w:val="00B97E0B"/>
    <w:rsid w:val="00BA273C"/>
    <w:rsid w:val="00BA3504"/>
    <w:rsid w:val="00BA61B8"/>
    <w:rsid w:val="00BA74E7"/>
    <w:rsid w:val="00BA7BCD"/>
    <w:rsid w:val="00BB1F0D"/>
    <w:rsid w:val="00BB3337"/>
    <w:rsid w:val="00BB51BC"/>
    <w:rsid w:val="00BB576F"/>
    <w:rsid w:val="00BB5833"/>
    <w:rsid w:val="00BB58FD"/>
    <w:rsid w:val="00BB6511"/>
    <w:rsid w:val="00BB7F95"/>
    <w:rsid w:val="00BC356D"/>
    <w:rsid w:val="00BC47F8"/>
    <w:rsid w:val="00BC4ED9"/>
    <w:rsid w:val="00BC5078"/>
    <w:rsid w:val="00BC59B8"/>
    <w:rsid w:val="00BC6FB2"/>
    <w:rsid w:val="00BD0140"/>
    <w:rsid w:val="00BD021C"/>
    <w:rsid w:val="00BD0C6C"/>
    <w:rsid w:val="00BD1183"/>
    <w:rsid w:val="00BD16F0"/>
    <w:rsid w:val="00BD2B81"/>
    <w:rsid w:val="00BD4BF5"/>
    <w:rsid w:val="00BD5746"/>
    <w:rsid w:val="00BD57A8"/>
    <w:rsid w:val="00BD5B55"/>
    <w:rsid w:val="00BE1424"/>
    <w:rsid w:val="00BE2A42"/>
    <w:rsid w:val="00BE43A3"/>
    <w:rsid w:val="00BE498C"/>
    <w:rsid w:val="00BF042B"/>
    <w:rsid w:val="00BF175C"/>
    <w:rsid w:val="00BF3135"/>
    <w:rsid w:val="00BF45E2"/>
    <w:rsid w:val="00BF6D59"/>
    <w:rsid w:val="00BF6EC5"/>
    <w:rsid w:val="00BF720E"/>
    <w:rsid w:val="00C02FFC"/>
    <w:rsid w:val="00C044A8"/>
    <w:rsid w:val="00C047C8"/>
    <w:rsid w:val="00C04F6B"/>
    <w:rsid w:val="00C065C4"/>
    <w:rsid w:val="00C07AF0"/>
    <w:rsid w:val="00C107A2"/>
    <w:rsid w:val="00C111A3"/>
    <w:rsid w:val="00C12764"/>
    <w:rsid w:val="00C13DAD"/>
    <w:rsid w:val="00C154EB"/>
    <w:rsid w:val="00C15DE1"/>
    <w:rsid w:val="00C20B67"/>
    <w:rsid w:val="00C20DE3"/>
    <w:rsid w:val="00C220DF"/>
    <w:rsid w:val="00C22361"/>
    <w:rsid w:val="00C22EC2"/>
    <w:rsid w:val="00C265B7"/>
    <w:rsid w:val="00C26CAB"/>
    <w:rsid w:val="00C271AA"/>
    <w:rsid w:val="00C27BD0"/>
    <w:rsid w:val="00C31356"/>
    <w:rsid w:val="00C33B1A"/>
    <w:rsid w:val="00C34631"/>
    <w:rsid w:val="00C35D1D"/>
    <w:rsid w:val="00C40288"/>
    <w:rsid w:val="00C4072E"/>
    <w:rsid w:val="00C41635"/>
    <w:rsid w:val="00C4278C"/>
    <w:rsid w:val="00C43E7B"/>
    <w:rsid w:val="00C43F5D"/>
    <w:rsid w:val="00C44145"/>
    <w:rsid w:val="00C453D4"/>
    <w:rsid w:val="00C4726C"/>
    <w:rsid w:val="00C4769E"/>
    <w:rsid w:val="00C5690D"/>
    <w:rsid w:val="00C57387"/>
    <w:rsid w:val="00C577B7"/>
    <w:rsid w:val="00C600A6"/>
    <w:rsid w:val="00C608B1"/>
    <w:rsid w:val="00C62BF0"/>
    <w:rsid w:val="00C62DA1"/>
    <w:rsid w:val="00C70B96"/>
    <w:rsid w:val="00C718F9"/>
    <w:rsid w:val="00C71AB7"/>
    <w:rsid w:val="00C73806"/>
    <w:rsid w:val="00C74525"/>
    <w:rsid w:val="00C74A92"/>
    <w:rsid w:val="00C7606A"/>
    <w:rsid w:val="00C76121"/>
    <w:rsid w:val="00C77C02"/>
    <w:rsid w:val="00C83333"/>
    <w:rsid w:val="00C8398C"/>
    <w:rsid w:val="00C848DA"/>
    <w:rsid w:val="00C86B95"/>
    <w:rsid w:val="00C86D5E"/>
    <w:rsid w:val="00C87C2C"/>
    <w:rsid w:val="00C9218E"/>
    <w:rsid w:val="00CA6FFD"/>
    <w:rsid w:val="00CA7AD8"/>
    <w:rsid w:val="00CB0D8C"/>
    <w:rsid w:val="00CB221C"/>
    <w:rsid w:val="00CB57E6"/>
    <w:rsid w:val="00CB5973"/>
    <w:rsid w:val="00CC334A"/>
    <w:rsid w:val="00CC4072"/>
    <w:rsid w:val="00CC4F7E"/>
    <w:rsid w:val="00CC603A"/>
    <w:rsid w:val="00CC7F0F"/>
    <w:rsid w:val="00CD00EB"/>
    <w:rsid w:val="00CD062E"/>
    <w:rsid w:val="00CD0CBE"/>
    <w:rsid w:val="00CD3382"/>
    <w:rsid w:val="00CD3A0F"/>
    <w:rsid w:val="00CD44ED"/>
    <w:rsid w:val="00CD7524"/>
    <w:rsid w:val="00CD7C92"/>
    <w:rsid w:val="00CE07B0"/>
    <w:rsid w:val="00CE3553"/>
    <w:rsid w:val="00CE477F"/>
    <w:rsid w:val="00CE4BF7"/>
    <w:rsid w:val="00CE6A0F"/>
    <w:rsid w:val="00CF11BE"/>
    <w:rsid w:val="00CF1682"/>
    <w:rsid w:val="00CF627B"/>
    <w:rsid w:val="00CF680B"/>
    <w:rsid w:val="00D06CBC"/>
    <w:rsid w:val="00D0787B"/>
    <w:rsid w:val="00D10EA7"/>
    <w:rsid w:val="00D119D5"/>
    <w:rsid w:val="00D12A4E"/>
    <w:rsid w:val="00D12AC3"/>
    <w:rsid w:val="00D12E5F"/>
    <w:rsid w:val="00D15244"/>
    <w:rsid w:val="00D166DD"/>
    <w:rsid w:val="00D16D14"/>
    <w:rsid w:val="00D21E7E"/>
    <w:rsid w:val="00D22638"/>
    <w:rsid w:val="00D2333B"/>
    <w:rsid w:val="00D23EF8"/>
    <w:rsid w:val="00D24A81"/>
    <w:rsid w:val="00D30316"/>
    <w:rsid w:val="00D327AD"/>
    <w:rsid w:val="00D34EA0"/>
    <w:rsid w:val="00D37453"/>
    <w:rsid w:val="00D37E2B"/>
    <w:rsid w:val="00D42F61"/>
    <w:rsid w:val="00D43FB6"/>
    <w:rsid w:val="00D46758"/>
    <w:rsid w:val="00D475FE"/>
    <w:rsid w:val="00D476DD"/>
    <w:rsid w:val="00D50B4D"/>
    <w:rsid w:val="00D5300E"/>
    <w:rsid w:val="00D55C99"/>
    <w:rsid w:val="00D57049"/>
    <w:rsid w:val="00D573D6"/>
    <w:rsid w:val="00D5788E"/>
    <w:rsid w:val="00D604FB"/>
    <w:rsid w:val="00D63A1A"/>
    <w:rsid w:val="00D66E7C"/>
    <w:rsid w:val="00D66F62"/>
    <w:rsid w:val="00D6784A"/>
    <w:rsid w:val="00D73896"/>
    <w:rsid w:val="00D743AF"/>
    <w:rsid w:val="00D74F3F"/>
    <w:rsid w:val="00D80A19"/>
    <w:rsid w:val="00D813ED"/>
    <w:rsid w:val="00D83894"/>
    <w:rsid w:val="00D83F80"/>
    <w:rsid w:val="00D85CCA"/>
    <w:rsid w:val="00D9068D"/>
    <w:rsid w:val="00D92526"/>
    <w:rsid w:val="00D9444E"/>
    <w:rsid w:val="00D9494D"/>
    <w:rsid w:val="00D95300"/>
    <w:rsid w:val="00D9605B"/>
    <w:rsid w:val="00D962CA"/>
    <w:rsid w:val="00D971C6"/>
    <w:rsid w:val="00DA02F3"/>
    <w:rsid w:val="00DA56F5"/>
    <w:rsid w:val="00DB054C"/>
    <w:rsid w:val="00DB22F0"/>
    <w:rsid w:val="00DB291D"/>
    <w:rsid w:val="00DB4406"/>
    <w:rsid w:val="00DB4734"/>
    <w:rsid w:val="00DB6B4A"/>
    <w:rsid w:val="00DB6CAC"/>
    <w:rsid w:val="00DC009D"/>
    <w:rsid w:val="00DC00ED"/>
    <w:rsid w:val="00DC0627"/>
    <w:rsid w:val="00DC14D0"/>
    <w:rsid w:val="00DC25F8"/>
    <w:rsid w:val="00DC4935"/>
    <w:rsid w:val="00DC5985"/>
    <w:rsid w:val="00DC6874"/>
    <w:rsid w:val="00DC6DF2"/>
    <w:rsid w:val="00DD0623"/>
    <w:rsid w:val="00DD1E30"/>
    <w:rsid w:val="00DD21CC"/>
    <w:rsid w:val="00DD2301"/>
    <w:rsid w:val="00DD2955"/>
    <w:rsid w:val="00DD386B"/>
    <w:rsid w:val="00DD691F"/>
    <w:rsid w:val="00DD6F65"/>
    <w:rsid w:val="00DD7136"/>
    <w:rsid w:val="00DD75C1"/>
    <w:rsid w:val="00DE097A"/>
    <w:rsid w:val="00DE272F"/>
    <w:rsid w:val="00DE28D2"/>
    <w:rsid w:val="00DE4DF4"/>
    <w:rsid w:val="00DE514A"/>
    <w:rsid w:val="00DF196C"/>
    <w:rsid w:val="00DF19A3"/>
    <w:rsid w:val="00DF1D9F"/>
    <w:rsid w:val="00DF32B2"/>
    <w:rsid w:val="00DF3786"/>
    <w:rsid w:val="00E00E25"/>
    <w:rsid w:val="00E00E52"/>
    <w:rsid w:val="00E020A7"/>
    <w:rsid w:val="00E029D4"/>
    <w:rsid w:val="00E035A7"/>
    <w:rsid w:val="00E06E76"/>
    <w:rsid w:val="00E10333"/>
    <w:rsid w:val="00E10D2D"/>
    <w:rsid w:val="00E11208"/>
    <w:rsid w:val="00E11ECF"/>
    <w:rsid w:val="00E12AA0"/>
    <w:rsid w:val="00E15743"/>
    <w:rsid w:val="00E17380"/>
    <w:rsid w:val="00E20281"/>
    <w:rsid w:val="00E2079D"/>
    <w:rsid w:val="00E20B45"/>
    <w:rsid w:val="00E2287A"/>
    <w:rsid w:val="00E23472"/>
    <w:rsid w:val="00E255BB"/>
    <w:rsid w:val="00E25ABA"/>
    <w:rsid w:val="00E30366"/>
    <w:rsid w:val="00E3131D"/>
    <w:rsid w:val="00E31DF5"/>
    <w:rsid w:val="00E32FBC"/>
    <w:rsid w:val="00E36913"/>
    <w:rsid w:val="00E37285"/>
    <w:rsid w:val="00E4118D"/>
    <w:rsid w:val="00E41771"/>
    <w:rsid w:val="00E4360A"/>
    <w:rsid w:val="00E43B73"/>
    <w:rsid w:val="00E51049"/>
    <w:rsid w:val="00E512B2"/>
    <w:rsid w:val="00E5273A"/>
    <w:rsid w:val="00E54ED2"/>
    <w:rsid w:val="00E56513"/>
    <w:rsid w:val="00E5654A"/>
    <w:rsid w:val="00E60D5E"/>
    <w:rsid w:val="00E615B4"/>
    <w:rsid w:val="00E61BA8"/>
    <w:rsid w:val="00E62D81"/>
    <w:rsid w:val="00E65537"/>
    <w:rsid w:val="00E7065D"/>
    <w:rsid w:val="00E70EBE"/>
    <w:rsid w:val="00E70F25"/>
    <w:rsid w:val="00E73A18"/>
    <w:rsid w:val="00E74D4B"/>
    <w:rsid w:val="00E80BA7"/>
    <w:rsid w:val="00E8124C"/>
    <w:rsid w:val="00E81849"/>
    <w:rsid w:val="00E83A8D"/>
    <w:rsid w:val="00E85D75"/>
    <w:rsid w:val="00E862FB"/>
    <w:rsid w:val="00E86BD6"/>
    <w:rsid w:val="00E87024"/>
    <w:rsid w:val="00E870DF"/>
    <w:rsid w:val="00E9138D"/>
    <w:rsid w:val="00E91ABC"/>
    <w:rsid w:val="00E91B43"/>
    <w:rsid w:val="00E97D37"/>
    <w:rsid w:val="00EA11C7"/>
    <w:rsid w:val="00EA29B8"/>
    <w:rsid w:val="00EA45CD"/>
    <w:rsid w:val="00EA6795"/>
    <w:rsid w:val="00EB094B"/>
    <w:rsid w:val="00EB3C2D"/>
    <w:rsid w:val="00EB6899"/>
    <w:rsid w:val="00EB7610"/>
    <w:rsid w:val="00EC0DC1"/>
    <w:rsid w:val="00EC3790"/>
    <w:rsid w:val="00EC432B"/>
    <w:rsid w:val="00EC798A"/>
    <w:rsid w:val="00EC7DA6"/>
    <w:rsid w:val="00ED089A"/>
    <w:rsid w:val="00ED13E9"/>
    <w:rsid w:val="00ED402C"/>
    <w:rsid w:val="00ED482A"/>
    <w:rsid w:val="00ED7787"/>
    <w:rsid w:val="00ED77EB"/>
    <w:rsid w:val="00EE1B51"/>
    <w:rsid w:val="00EE3E2E"/>
    <w:rsid w:val="00EE532E"/>
    <w:rsid w:val="00EE57E7"/>
    <w:rsid w:val="00EE6AC2"/>
    <w:rsid w:val="00EF10D8"/>
    <w:rsid w:val="00EF1A14"/>
    <w:rsid w:val="00EF2296"/>
    <w:rsid w:val="00EF2501"/>
    <w:rsid w:val="00EF4A03"/>
    <w:rsid w:val="00EF507C"/>
    <w:rsid w:val="00EF5D3E"/>
    <w:rsid w:val="00EF684A"/>
    <w:rsid w:val="00EF794A"/>
    <w:rsid w:val="00F002DB"/>
    <w:rsid w:val="00F01454"/>
    <w:rsid w:val="00F04D76"/>
    <w:rsid w:val="00F07120"/>
    <w:rsid w:val="00F07609"/>
    <w:rsid w:val="00F1086F"/>
    <w:rsid w:val="00F10B3A"/>
    <w:rsid w:val="00F10E80"/>
    <w:rsid w:val="00F127BB"/>
    <w:rsid w:val="00F1492F"/>
    <w:rsid w:val="00F15108"/>
    <w:rsid w:val="00F166EA"/>
    <w:rsid w:val="00F171EF"/>
    <w:rsid w:val="00F200F2"/>
    <w:rsid w:val="00F2014C"/>
    <w:rsid w:val="00F2100A"/>
    <w:rsid w:val="00F214E3"/>
    <w:rsid w:val="00F218F7"/>
    <w:rsid w:val="00F235C4"/>
    <w:rsid w:val="00F23C2A"/>
    <w:rsid w:val="00F23D36"/>
    <w:rsid w:val="00F24537"/>
    <w:rsid w:val="00F25675"/>
    <w:rsid w:val="00F314C1"/>
    <w:rsid w:val="00F33EA5"/>
    <w:rsid w:val="00F40870"/>
    <w:rsid w:val="00F426F5"/>
    <w:rsid w:val="00F429D6"/>
    <w:rsid w:val="00F431BC"/>
    <w:rsid w:val="00F43D64"/>
    <w:rsid w:val="00F44C41"/>
    <w:rsid w:val="00F509ED"/>
    <w:rsid w:val="00F5359C"/>
    <w:rsid w:val="00F53FE1"/>
    <w:rsid w:val="00F543E4"/>
    <w:rsid w:val="00F5469B"/>
    <w:rsid w:val="00F54CDA"/>
    <w:rsid w:val="00F55700"/>
    <w:rsid w:val="00F55C93"/>
    <w:rsid w:val="00F578F8"/>
    <w:rsid w:val="00F57DEA"/>
    <w:rsid w:val="00F61ED1"/>
    <w:rsid w:val="00F623AB"/>
    <w:rsid w:val="00F64647"/>
    <w:rsid w:val="00F656B9"/>
    <w:rsid w:val="00F67C02"/>
    <w:rsid w:val="00F7149D"/>
    <w:rsid w:val="00F736D0"/>
    <w:rsid w:val="00F74372"/>
    <w:rsid w:val="00F8149D"/>
    <w:rsid w:val="00F833BD"/>
    <w:rsid w:val="00F83D32"/>
    <w:rsid w:val="00F844B0"/>
    <w:rsid w:val="00F8622D"/>
    <w:rsid w:val="00F867F9"/>
    <w:rsid w:val="00F909DD"/>
    <w:rsid w:val="00F919B4"/>
    <w:rsid w:val="00F9444E"/>
    <w:rsid w:val="00F95255"/>
    <w:rsid w:val="00F9526A"/>
    <w:rsid w:val="00F9611A"/>
    <w:rsid w:val="00F972A0"/>
    <w:rsid w:val="00F974B1"/>
    <w:rsid w:val="00FA13ED"/>
    <w:rsid w:val="00FA1AC8"/>
    <w:rsid w:val="00FA3CFA"/>
    <w:rsid w:val="00FA4778"/>
    <w:rsid w:val="00FA5FF1"/>
    <w:rsid w:val="00FA6F51"/>
    <w:rsid w:val="00FB01DA"/>
    <w:rsid w:val="00FB1606"/>
    <w:rsid w:val="00FB2F0E"/>
    <w:rsid w:val="00FB5094"/>
    <w:rsid w:val="00FB6368"/>
    <w:rsid w:val="00FC36B2"/>
    <w:rsid w:val="00FC3882"/>
    <w:rsid w:val="00FC4576"/>
    <w:rsid w:val="00FC53BF"/>
    <w:rsid w:val="00FC687B"/>
    <w:rsid w:val="00FC6D05"/>
    <w:rsid w:val="00FD2024"/>
    <w:rsid w:val="00FD37BC"/>
    <w:rsid w:val="00FD3E5F"/>
    <w:rsid w:val="00FD5163"/>
    <w:rsid w:val="00FD521C"/>
    <w:rsid w:val="00FD79C5"/>
    <w:rsid w:val="00FE0EC4"/>
    <w:rsid w:val="00FE1137"/>
    <w:rsid w:val="00FE1422"/>
    <w:rsid w:val="00FE57C6"/>
    <w:rsid w:val="00FE5B25"/>
    <w:rsid w:val="00FE5E66"/>
    <w:rsid w:val="00FE5F85"/>
    <w:rsid w:val="00FE64CB"/>
    <w:rsid w:val="00FE6EEB"/>
    <w:rsid w:val="00FF06FD"/>
    <w:rsid w:val="00FF1359"/>
    <w:rsid w:val="00FF4A1D"/>
    <w:rsid w:val="00FF57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2BD88"/>
  <w15:docId w15:val="{FDF8B105-E483-48EE-9ECB-55BC3D422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styleId="UnresolvedMention">
    <w:name w:val="Unresolved Mention"/>
    <w:basedOn w:val="DefaultParagraphFont"/>
    <w:uiPriority w:val="99"/>
    <w:semiHidden/>
    <w:unhideWhenUsed/>
    <w:rsid w:val="001E328C"/>
    <w:rPr>
      <w:color w:val="605E5C"/>
      <w:shd w:val="clear" w:color="auto" w:fill="E1DFDD"/>
    </w:rPr>
  </w:style>
  <w:style w:type="character" w:customStyle="1" w:styleId="Heading2Char">
    <w:name w:val="Heading 2 Char"/>
    <w:basedOn w:val="DefaultParagraphFont"/>
    <w:link w:val="Heading2"/>
    <w:rsid w:val="009E783E"/>
    <w:rPr>
      <w:rFonts w:ascii="Century Gothic" w:hAnsi="Century Gothic"/>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00883246">
      <w:bodyDiv w:val="1"/>
      <w:marLeft w:val="0"/>
      <w:marRight w:val="0"/>
      <w:marTop w:val="0"/>
      <w:marBottom w:val="0"/>
      <w:divBdr>
        <w:top w:val="none" w:sz="0" w:space="0" w:color="auto"/>
        <w:left w:val="none" w:sz="0" w:space="0" w:color="auto"/>
        <w:bottom w:val="none" w:sz="0" w:space="0" w:color="auto"/>
        <w:right w:val="none" w:sz="0" w:space="0" w:color="auto"/>
      </w:divBdr>
    </w:div>
    <w:div w:id="130171128">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53561822">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0615434">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659701502">
      <w:bodyDiv w:val="1"/>
      <w:marLeft w:val="0"/>
      <w:marRight w:val="0"/>
      <w:marTop w:val="0"/>
      <w:marBottom w:val="0"/>
      <w:divBdr>
        <w:top w:val="none" w:sz="0" w:space="0" w:color="auto"/>
        <w:left w:val="none" w:sz="0" w:space="0" w:color="auto"/>
        <w:bottom w:val="none" w:sz="0" w:space="0" w:color="auto"/>
        <w:right w:val="none" w:sz="0" w:space="0" w:color="auto"/>
      </w:divBdr>
    </w:div>
    <w:div w:id="672689266">
      <w:bodyDiv w:val="1"/>
      <w:marLeft w:val="0"/>
      <w:marRight w:val="0"/>
      <w:marTop w:val="0"/>
      <w:marBottom w:val="0"/>
      <w:divBdr>
        <w:top w:val="none" w:sz="0" w:space="0" w:color="auto"/>
        <w:left w:val="none" w:sz="0" w:space="0" w:color="auto"/>
        <w:bottom w:val="none" w:sz="0" w:space="0" w:color="auto"/>
        <w:right w:val="none" w:sz="0" w:space="0" w:color="auto"/>
      </w:divBdr>
    </w:div>
    <w:div w:id="697849211">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34205171">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06307274">
      <w:bodyDiv w:val="1"/>
      <w:marLeft w:val="0"/>
      <w:marRight w:val="0"/>
      <w:marTop w:val="0"/>
      <w:marBottom w:val="0"/>
      <w:divBdr>
        <w:top w:val="none" w:sz="0" w:space="0" w:color="auto"/>
        <w:left w:val="none" w:sz="0" w:space="0" w:color="auto"/>
        <w:bottom w:val="none" w:sz="0" w:space="0" w:color="auto"/>
        <w:right w:val="none" w:sz="0" w:space="0" w:color="auto"/>
      </w:divBdr>
    </w:div>
    <w:div w:id="921724528">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104960747">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2082876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63701969">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395857309">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508061692">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79444083">
      <w:bodyDiv w:val="1"/>
      <w:marLeft w:val="0"/>
      <w:marRight w:val="0"/>
      <w:marTop w:val="0"/>
      <w:marBottom w:val="0"/>
      <w:divBdr>
        <w:top w:val="none" w:sz="0" w:space="0" w:color="auto"/>
        <w:left w:val="none" w:sz="0" w:space="0" w:color="auto"/>
        <w:bottom w:val="none" w:sz="0" w:space="0" w:color="auto"/>
        <w:right w:val="none" w:sz="0" w:space="0" w:color="auto"/>
      </w:divBdr>
    </w:div>
    <w:div w:id="179702102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tu.com/Itinerary/Landing/e13b6576-cb5e-4f99-9df6-b6d78e3167c7?m=d"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jenmansafaris.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owafricafoundation.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A3030E-BB73-4642-8448-B370B0B68144}">
  <ds:schemaRefs>
    <ds:schemaRef ds:uri="9a927243-a5df-4018-937c-2c2952552e46"/>
    <ds:schemaRef ds:uri="http://www.w3.org/XML/1998/namespace"/>
    <ds:schemaRef ds:uri="http://schemas.microsoft.com/office/2006/documentManagement/types"/>
    <ds:schemaRef ds:uri="http://purl.org/dc/elements/1.1/"/>
    <ds:schemaRef ds:uri="1438d2a2-5de9-49b0-a2cf-8fe7ac5139a8"/>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ADF20058-A4CF-415C-BBA9-D3F8FC9C8C46}">
  <ds:schemaRefs>
    <ds:schemaRef ds:uri="http://schemas.openxmlformats.org/officeDocument/2006/bibliography"/>
  </ds:schemaRefs>
</ds:datastoreItem>
</file>

<file path=customXml/itemProps3.xml><?xml version="1.0" encoding="utf-8"?>
<ds:datastoreItem xmlns:ds="http://schemas.openxmlformats.org/officeDocument/2006/customXml" ds:itemID="{74C711B0-0F29-424B-AB6D-285D1A8F690F}">
  <ds:schemaRefs>
    <ds:schemaRef ds:uri="http://schemas.microsoft.com/sharepoint/v3/contenttype/forms"/>
  </ds:schemaRefs>
</ds:datastoreItem>
</file>

<file path=customXml/itemProps4.xml><?xml version="1.0" encoding="utf-8"?>
<ds:datastoreItem xmlns:ds="http://schemas.openxmlformats.org/officeDocument/2006/customXml" ds:itemID="{04B051FA-AE57-40D5-930A-732EFB030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2092</Words>
  <Characters>11440</Characters>
  <Application>Microsoft Office Word</Application>
  <DocSecurity>4</DocSecurity>
  <Lines>95</Lines>
  <Paragraphs>27</Paragraphs>
  <ScaleCrop>false</ScaleCrop>
  <HeadingPairs>
    <vt:vector size="2" baseType="variant">
      <vt:variant>
        <vt:lpstr>Title</vt:lpstr>
      </vt:variant>
      <vt:variant>
        <vt:i4>1</vt:i4>
      </vt:variant>
    </vt:vector>
  </HeadingPairs>
  <TitlesOfParts>
    <vt:vector size="1" baseType="lpstr">
      <vt:lpstr>Grand Zambezi</vt:lpstr>
    </vt:vector>
  </TitlesOfParts>
  <Company>CAMPWILD</Company>
  <LinksUpToDate>false</LinksUpToDate>
  <CharactersWithSpaces>13505</CharactersWithSpaces>
  <SharedDoc>false</SharedDoc>
  <HLinks>
    <vt:vector size="18" baseType="variant">
      <vt:variant>
        <vt:i4>5505054</vt:i4>
      </vt:variant>
      <vt:variant>
        <vt:i4>6</vt:i4>
      </vt:variant>
      <vt:variant>
        <vt:i4>0</vt:i4>
      </vt:variant>
      <vt:variant>
        <vt:i4>5</vt:i4>
      </vt:variant>
      <vt:variant>
        <vt:lpwstr>http://www.jenmansafaris.com/</vt:lpwstr>
      </vt:variant>
      <vt:variant>
        <vt:lpwstr/>
      </vt:variant>
      <vt:variant>
        <vt:i4>4980820</vt:i4>
      </vt:variant>
      <vt:variant>
        <vt:i4>3</vt:i4>
      </vt:variant>
      <vt:variant>
        <vt:i4>0</vt:i4>
      </vt:variant>
      <vt:variant>
        <vt:i4>5</vt:i4>
      </vt:variant>
      <vt:variant>
        <vt:lpwstr>http://www.growafricafoundation.org/</vt:lpwstr>
      </vt:variant>
      <vt:variant>
        <vt:lpwstr/>
      </vt:variant>
      <vt:variant>
        <vt:i4>2818146</vt:i4>
      </vt:variant>
      <vt:variant>
        <vt:i4>0</vt:i4>
      </vt:variant>
      <vt:variant>
        <vt:i4>0</vt:i4>
      </vt:variant>
      <vt:variant>
        <vt:i4>5</vt:i4>
      </vt:variant>
      <vt:variant>
        <vt:lpwstr>https://wetu.com/Itinerary/Landing/e13b6576-cb5e-4f99-9df6-b6d78e3167c7?m=d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Grand Zambezi</dc:title>
  <dc:subject/>
  <dc:creator>CAMPWILD</dc:creator>
  <cp:keywords/>
  <cp:lastModifiedBy>Jamie Le Roux - Jenman Safaris</cp:lastModifiedBy>
  <cp:revision>9</cp:revision>
  <cp:lastPrinted>2022-03-17T19:00:00Z</cp:lastPrinted>
  <dcterms:created xsi:type="dcterms:W3CDTF">2024-07-03T10:39:00Z</dcterms:created>
  <dcterms:modified xsi:type="dcterms:W3CDTF">2024-07-04T07:37:00Z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